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C5168">
            <w:rPr>
              <w:rFonts w:eastAsia="Times New Roman" w:cs="Times New Roman"/>
              <w:b/>
              <w:sz w:val="40"/>
              <w:szCs w:val="20"/>
            </w:rPr>
            <w:t>6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Gombosová Erika" w:date="2015-11-27T09:28:00Z">
            <w:r w:rsidR="008A7DBF" w:rsidDel="008534C4">
              <w:rPr>
                <w:rFonts w:eastAsia="Times New Roman" w:cs="Times New Roman"/>
                <w:b/>
                <w:sz w:val="32"/>
                <w:szCs w:val="32"/>
              </w:rPr>
              <w:delText>1</w:delText>
            </w:r>
          </w:del>
          <w:ins w:id="1" w:author="Gombosová Erika" w:date="2015-11-27T09:28:00Z">
            <w:r w:rsidR="008534C4">
              <w:rPr>
                <w:rFonts w:eastAsia="Times New Roman" w:cs="Times New Roman"/>
                <w:b/>
                <w:sz w:val="32"/>
                <w:szCs w:val="32"/>
              </w:rPr>
              <w:t>2</w:t>
            </w:r>
          </w:ins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1A6CEA" w:rsidP="00977107">
            <w:pPr>
              <w:pStyle w:val="Hlavika"/>
            </w:pPr>
            <w:r>
              <w:t>Test štátnej pomoci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FA2E1F" w:rsidRPr="00FD028A" w:rsidRDefault="00FA2E1F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6D1888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6D1888">
              <w:rPr>
                <w:rFonts w:eastAsia="Times New Roman" w:cs="Times New Roman"/>
                <w:szCs w:val="20"/>
              </w:rPr>
              <w:t>Vzor je pre subjekty, ktorým je určený, záväzný. Subjekty, ktorým je vzor určený, môžu vzor doplniť s ohľadom na špecifické potreby OP, pričom musí byť zachovaný minimálny obsah uvedený vo vzore.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E8200A" w:rsidRDefault="0089311F" w:rsidP="00FD028A">
                <w:pPr>
                  <w:jc w:val="both"/>
                </w:pPr>
                <w:del w:id="2" w:author="Tibor Barna" w:date="2015-12-17T09:01:00Z">
                  <w:r w:rsidRPr="00E8200A" w:rsidDel="00E8200A">
                    <w:rPr>
                      <w:rFonts w:eastAsia="Times New Roman" w:cs="Times New Roman"/>
                      <w:szCs w:val="20"/>
                    </w:rPr>
                    <w:delText>17.12.2014</w:delText>
                  </w:r>
                </w:del>
                <w:ins w:id="3" w:author="Tibor Barna" w:date="2016-02-11T10:55:00Z">
                  <w:r w:rsidR="00244B2D">
                    <w:rPr>
                      <w:rFonts w:eastAsia="Times New Roman" w:cs="Times New Roman"/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89311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del w:id="4" w:author="Tibor Barna" w:date="2016-02-11T10:55:00Z">
                  <w:r w:rsidDel="00244B2D">
                    <w:rPr>
                      <w:rFonts w:eastAsia="Times New Roman" w:cs="Times New Roman"/>
                      <w:szCs w:val="20"/>
                    </w:rPr>
                    <w:delText>17.12.2014</w:delText>
                  </w:r>
                </w:del>
                <w:ins w:id="5" w:author="Gombosová Erika" w:date="2015-12-15T18:28:00Z">
                  <w:del w:id="6" w:author="Tibor Barna" w:date="2016-02-11T10:55:00Z">
                    <w:r w:rsidR="00CA07B4" w:rsidDel="00244B2D">
                      <w:rPr>
                        <w:rFonts w:eastAsia="Times New Roman" w:cs="Times New Roman"/>
                        <w:szCs w:val="20"/>
                      </w:rPr>
                      <w:delText>01.01.2016</w:delText>
                    </w:r>
                  </w:del>
                </w:ins>
                <w:ins w:id="7" w:author="Tibor Barna" w:date="2016-02-11T10:55:00Z">
                  <w:r w:rsidR="00244B2D">
                    <w:rPr>
                      <w:rFonts w:eastAsia="Times New Roman" w:cs="Times New Roman"/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9860" w:type="dxa"/>
        <w:tblInd w:w="-318" w:type="dxa"/>
        <w:tblLayout w:type="fixed"/>
        <w:tblLook w:val="04A0" w:firstRow="1" w:lastRow="0" w:firstColumn="1" w:lastColumn="0" w:noHBand="0" w:noVBand="1"/>
        <w:tblPrChange w:id="8" w:author="Tibor Barna" w:date="2016-02-11T10:55:00Z">
          <w:tblPr>
            <w:tblStyle w:val="Mriekatabuky"/>
            <w:tblW w:w="9860" w:type="dxa"/>
            <w:tblInd w:w="-31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503"/>
        <w:gridCol w:w="2126"/>
        <w:gridCol w:w="3231"/>
        <w:tblGridChange w:id="9">
          <w:tblGrid>
            <w:gridCol w:w="4503"/>
            <w:gridCol w:w="2126"/>
            <w:gridCol w:w="3231"/>
          </w:tblGrid>
        </w:tblGridChange>
      </w:tblGrid>
      <w:tr w:rsidR="001B7384" w:rsidRPr="001B7384" w:rsidTr="00244B2D">
        <w:trPr>
          <w:trHeight w:val="1559"/>
          <w:trPrChange w:id="10" w:author="Tibor Barna" w:date="2016-02-11T10:55:00Z">
            <w:trPr>
              <w:trHeight w:val="2267"/>
            </w:trPr>
          </w:trPrChange>
        </w:trPr>
        <w:tc>
          <w:tcPr>
            <w:tcW w:w="9860" w:type="dxa"/>
            <w:gridSpan w:val="3"/>
            <w:shd w:val="clear" w:color="auto" w:fill="5F497A" w:themeFill="accent4" w:themeFillShade="BF"/>
            <w:vAlign w:val="center"/>
            <w:tcPrChange w:id="11" w:author="Tibor Barna" w:date="2016-02-11T10:55:00Z">
              <w:tcPr>
                <w:tcW w:w="9860" w:type="dxa"/>
                <w:gridSpan w:val="3"/>
                <w:shd w:val="clear" w:color="auto" w:fill="5F497A" w:themeFill="accent4" w:themeFillShade="BF"/>
                <w:vAlign w:val="center"/>
              </w:tcPr>
            </w:tcPrChange>
          </w:tcPr>
          <w:p w:rsidR="00FD028A" w:rsidRPr="00C6664F" w:rsidRDefault="001A6CEA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C6664F">
              <w:rPr>
                <w:b/>
                <w:color w:val="FFFFFF" w:themeColor="background1"/>
                <w:sz w:val="36"/>
                <w:szCs w:val="36"/>
              </w:rPr>
              <w:lastRenderedPageBreak/>
              <w:t>Test štátnej pomoci</w:t>
            </w:r>
          </w:p>
        </w:tc>
      </w:tr>
      <w:tr w:rsidR="001B7384" w:rsidTr="00846DE6">
        <w:trPr>
          <w:trHeight w:val="414"/>
        </w:trPr>
        <w:tc>
          <w:tcPr>
            <w:tcW w:w="4503" w:type="dxa"/>
            <w:tcBorders>
              <w:bottom w:val="single" w:sz="4" w:space="0" w:color="auto"/>
            </w:tcBorders>
          </w:tcPr>
          <w:p w:rsidR="001B7384" w:rsidRDefault="001B7384" w:rsidP="00E05759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1B7384" w:rsidRDefault="001B7384" w:rsidP="00F06A27">
            <w:pPr>
              <w:tabs>
                <w:tab w:val="left" w:pos="1701"/>
              </w:tabs>
            </w:pPr>
          </w:p>
        </w:tc>
      </w:tr>
      <w:tr w:rsidR="00E05759" w:rsidTr="00846DE6">
        <w:trPr>
          <w:trHeight w:val="412"/>
        </w:trPr>
        <w:tc>
          <w:tcPr>
            <w:tcW w:w="4503" w:type="dxa"/>
            <w:shd w:val="clear" w:color="auto" w:fill="auto"/>
          </w:tcPr>
          <w:p w:rsidR="00E05759" w:rsidRDefault="00E05759" w:rsidP="006269BD">
            <w:pPr>
              <w:tabs>
                <w:tab w:val="left" w:pos="1695"/>
              </w:tabs>
            </w:pPr>
            <w:r w:rsidRPr="001B7384">
              <w:t>Prioritná os</w:t>
            </w:r>
            <w:del w:id="12" w:author="Gombosová Erika" w:date="2016-01-08T10:52:00Z">
              <w:r w:rsidRPr="001B7384" w:rsidDel="006269BD">
                <w:delText>/priorita únie</w:delText>
              </w:r>
            </w:del>
            <w:r w:rsidRPr="001B7384">
              <w:t>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:rsidTr="00846DE6">
        <w:trPr>
          <w:trHeight w:val="412"/>
        </w:trPr>
        <w:tc>
          <w:tcPr>
            <w:tcW w:w="4503" w:type="dxa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  <w:r w:rsidRPr="001B7384">
              <w:t>Špecifický cieľ: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:rsidTr="00846DE6">
        <w:trPr>
          <w:trHeight w:val="410"/>
        </w:trPr>
        <w:tc>
          <w:tcPr>
            <w:tcW w:w="4503" w:type="dxa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  <w:r w:rsidRPr="001B7384">
              <w:t>Kód výzvy na predkladanie PZ/výzvy/vyzvania: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</w:p>
        </w:tc>
        <w:bookmarkStart w:id="13" w:name="_GoBack"/>
        <w:bookmarkEnd w:id="13"/>
      </w:tr>
      <w:tr w:rsidR="00E05759" w:rsidTr="00846DE6">
        <w:trPr>
          <w:trHeight w:val="416"/>
        </w:trPr>
        <w:tc>
          <w:tcPr>
            <w:tcW w:w="4503" w:type="dxa"/>
            <w:shd w:val="clear" w:color="auto" w:fill="auto"/>
          </w:tcPr>
          <w:p w:rsidR="00E05759" w:rsidRDefault="00E05759" w:rsidP="001B7384">
            <w:pPr>
              <w:tabs>
                <w:tab w:val="left" w:pos="1695"/>
              </w:tabs>
            </w:pPr>
            <w:r>
              <w:t xml:space="preserve">Forma:                    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244B2D" w:rsidP="00D642C4">
            <w:pPr>
              <w:tabs>
                <w:tab w:val="left" w:pos="1695"/>
              </w:tabs>
            </w:pPr>
            <w:sdt>
              <w:sdtPr>
                <w:id w:val="-652370215"/>
                <w:placeholder>
                  <w:docPart w:val="76A8B64DCE364C4CACE3487462A96E63"/>
                </w:placeholder>
                <w:showingPlcHdr/>
                <w:comboBox>
                  <w:listItem w:value="Vyberte položku."/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E05759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Pr="00A466FD" w:rsidRDefault="00E05759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Kontrolná otázka</w:t>
            </w:r>
          </w:p>
        </w:tc>
        <w:tc>
          <w:tcPr>
            <w:tcW w:w="2126" w:type="dxa"/>
            <w:shd w:val="clear" w:color="auto" w:fill="B2A1C7" w:themeFill="accent4" w:themeFillTint="99"/>
          </w:tcPr>
          <w:p w:rsidR="00E05759" w:rsidRPr="00A466FD" w:rsidRDefault="00E05759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A/N/NA</w:t>
            </w:r>
          </w:p>
        </w:tc>
        <w:tc>
          <w:tcPr>
            <w:tcW w:w="3231" w:type="dxa"/>
            <w:shd w:val="clear" w:color="auto" w:fill="B2A1C7" w:themeFill="accent4" w:themeFillTint="99"/>
          </w:tcPr>
          <w:p w:rsidR="00E05759" w:rsidRPr="00A466FD" w:rsidRDefault="00E05759" w:rsidP="00A466FD">
            <w:pPr>
              <w:tabs>
                <w:tab w:val="left" w:pos="0"/>
              </w:tabs>
              <w:jc w:val="both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Bližšia špecifikácia odpovede</w:t>
            </w:r>
          </w:p>
        </w:tc>
      </w:tr>
      <w:tr w:rsidR="00E05759" w:rsidTr="00846DE6">
        <w:tc>
          <w:tcPr>
            <w:tcW w:w="9860" w:type="dxa"/>
            <w:gridSpan w:val="3"/>
            <w:shd w:val="clear" w:color="auto" w:fill="auto"/>
          </w:tcPr>
          <w:p w:rsidR="00E05759" w:rsidRPr="00517659" w:rsidRDefault="00E05759" w:rsidP="002A5368">
            <w:pPr>
              <w:jc w:val="center"/>
              <w:rPr>
                <w:b/>
              </w:rPr>
            </w:pP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C6664F">
            <w:pPr>
              <w:ind w:left="248" w:hanging="248"/>
            </w:pPr>
            <w:r>
              <w:t xml:space="preserve">1. </w:t>
            </w:r>
            <w:r w:rsidRPr="001A6CEA">
              <w:t>Je možné oprávnené aktivity, resp. činnosti žiadateľov v danej výzve kvalifikovať ako činnosti  „nehospodárskeho“ charakteru v zmysle pravidiel štátnej pomoci?</w:t>
            </w:r>
          </w:p>
        </w:tc>
        <w:sdt>
          <w:sdtPr>
            <w:id w:val="230592265"/>
            <w:placeholder>
              <w:docPart w:val="A4BF9E5E29254E1791A9957DFE719C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2A5368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B466CD">
            <w:pPr>
              <w:rPr>
                <w:i/>
              </w:rPr>
            </w:pPr>
            <w:r w:rsidRPr="00B466CD">
              <w:rPr>
                <w:i/>
              </w:rPr>
              <w:t>(Napr. je možné preukázať, že vykonávané činnosti sú výkonom verejnej moci alebo ide o služby čisto sociálnej povahy? Ak odpoveď je áno, ďalej sa neuplatňujú pravidlá o štátnej pomoci, otázky 2,3,4,5 sú irelevantné, vypĺňa sa „neuplatňuje sa</w:t>
            </w:r>
            <w:r>
              <w:rPr>
                <w:i/>
              </w:rPr>
              <w:t>“.</w:t>
            </w:r>
            <w:r w:rsidRPr="00B466CD">
              <w:rPr>
                <w:i/>
              </w:rPr>
              <w:t xml:space="preserve"> )</w:t>
            </w:r>
          </w:p>
        </w:tc>
      </w:tr>
      <w:tr w:rsidR="00E05759" w:rsidTr="00846DE6">
        <w:tc>
          <w:tcPr>
            <w:tcW w:w="9860" w:type="dxa"/>
            <w:gridSpan w:val="3"/>
            <w:shd w:val="clear" w:color="auto" w:fill="auto"/>
          </w:tcPr>
          <w:p w:rsidR="00E05759" w:rsidRPr="00517659" w:rsidRDefault="00E05759" w:rsidP="002A5368">
            <w:pPr>
              <w:jc w:val="center"/>
              <w:rPr>
                <w:b/>
              </w:rPr>
            </w:pP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C6664F">
            <w:pPr>
              <w:ind w:left="262" w:hanging="262"/>
            </w:pPr>
            <w:r>
              <w:t xml:space="preserve">2. </w:t>
            </w:r>
            <w:r w:rsidRPr="001A6CEA">
              <w:t>Je možné oprávnené aktivity resp. činnosti žiadateľov v danej výzve kvalifikovať ako „hospodárske“ v zmysle pravidiel štátnej pomoci?</w:t>
            </w:r>
          </w:p>
        </w:tc>
        <w:sdt>
          <w:sdtPr>
            <w:id w:val="1708140650"/>
            <w:placeholder>
              <w:docPart w:val="18393056455945F98760467D45D29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F06A27">
            <w:pPr>
              <w:rPr>
                <w:i/>
              </w:rPr>
            </w:pPr>
          </w:p>
        </w:tc>
      </w:tr>
      <w:tr w:rsidR="00E05759" w:rsidTr="00846DE6">
        <w:tc>
          <w:tcPr>
            <w:tcW w:w="9860" w:type="dxa"/>
            <w:gridSpan w:val="3"/>
            <w:shd w:val="clear" w:color="auto" w:fill="auto"/>
          </w:tcPr>
          <w:p w:rsidR="00E05759" w:rsidRPr="00517659" w:rsidRDefault="00E05759" w:rsidP="00BA3209">
            <w:pPr>
              <w:jc w:val="center"/>
              <w:rPr>
                <w:b/>
              </w:rPr>
            </w:pP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1B7384">
            <w:pPr>
              <w:ind w:left="276" w:hanging="276"/>
            </w:pPr>
            <w:r>
              <w:t xml:space="preserve">3. </w:t>
            </w:r>
            <w:r w:rsidRPr="001A6CEA">
              <w:t xml:space="preserve">Sú splnené všetky kritéria (kumulovane) definované článkom 107 ods. 1 Zmluvy o fungovaní EÚ:  </w:t>
            </w:r>
          </w:p>
          <w:p w:rsidR="00E05759" w:rsidRDefault="00E05759" w:rsidP="001B7384">
            <w:pPr>
              <w:ind w:left="276" w:hanging="276"/>
            </w:pPr>
            <w:r w:rsidRPr="001A6CEA">
              <w:t xml:space="preserve">a) prevod verejných zdrojov a </w:t>
            </w:r>
            <w:proofErr w:type="spellStart"/>
            <w:r w:rsidRPr="001A6CEA">
              <w:t>pripísateľnosť</w:t>
            </w:r>
            <w:proofErr w:type="spellEnd"/>
            <w:r w:rsidRPr="001A6CEA">
              <w:t xml:space="preserve"> štátu,            </w:t>
            </w:r>
          </w:p>
          <w:p w:rsidR="00E05759" w:rsidRDefault="00E05759" w:rsidP="001B7384">
            <w:pPr>
              <w:ind w:left="276" w:hanging="276"/>
            </w:pPr>
            <w:r w:rsidRPr="001A6CEA">
              <w:t xml:space="preserve">b) ekonomické zvýhodnenie príjemcu pomoci,                             </w:t>
            </w:r>
          </w:p>
          <w:p w:rsidR="00E05759" w:rsidRDefault="00E05759" w:rsidP="001B7384">
            <w:pPr>
              <w:ind w:left="276" w:hanging="276"/>
            </w:pPr>
            <w:r w:rsidRPr="001A6CEA">
              <w:t xml:space="preserve">c) selektívnosť poskytnutej pomoci,             </w:t>
            </w:r>
            <w:r>
              <w:t xml:space="preserve">                              </w:t>
            </w:r>
          </w:p>
          <w:p w:rsidR="00E05759" w:rsidRDefault="00E05759" w:rsidP="001B7384">
            <w:pPr>
              <w:ind w:left="276" w:hanging="276"/>
            </w:pPr>
            <w:r w:rsidRPr="001A6CEA">
              <w:t>d) narušenie hospodárskej súťaže alebo hrozba narušenia hospodárskej súťaže a vplyv na vnútorný obchod medzi členskými štátmi?</w:t>
            </w:r>
          </w:p>
        </w:tc>
        <w:sdt>
          <w:sdtPr>
            <w:id w:val="1450662065"/>
            <w:placeholder>
              <w:docPart w:val="7E5D6497062F400DA980900A2E9806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5670D3">
            <w:pPr>
              <w:rPr>
                <w:i/>
              </w:rPr>
            </w:pPr>
            <w:r w:rsidRPr="00B466CD">
              <w:rPr>
                <w:i/>
              </w:rPr>
              <w:t>(V prípade negatívnej odpovede je potrebné zdôvodniť ktoré kritérium nebolo splnené vrátane podrobnej identifikácie dôvodu prečo nebolo spl</w:t>
            </w:r>
            <w:r>
              <w:rPr>
                <w:i/>
              </w:rPr>
              <w:t>n</w:t>
            </w:r>
            <w:r w:rsidRPr="00B466CD">
              <w:rPr>
                <w:i/>
              </w:rPr>
              <w:t>ené. Podmienky štátnej pomoci nie sú splnené, ak čo i len jedno kritérium nie je splnené.)</w:t>
            </w: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1B7384">
            <w:pPr>
              <w:ind w:left="262" w:hanging="228"/>
            </w:pPr>
            <w:r>
              <w:t xml:space="preserve">4. Sú splnené všetky kritéria (kumulovane) definované pre služby všeobecného hospodárskeho záujmu (ďalej aj "SVHZ") v zmysle rozsudku </w:t>
            </w:r>
            <w:proofErr w:type="spellStart"/>
            <w:r>
              <w:t>Altmark</w:t>
            </w:r>
            <w:proofErr w:type="spellEnd"/>
            <w:r>
              <w:t xml:space="preserve"> C-280/00 vrátane osobitného charakteru služby: </w:t>
            </w:r>
          </w:p>
          <w:p w:rsidR="00E05759" w:rsidRDefault="00E05759" w:rsidP="001B7384">
            <w:pPr>
              <w:ind w:left="262" w:hanging="228"/>
            </w:pPr>
            <w:r>
              <w:t xml:space="preserve">a) podnik, ktorému bola poskytnutá pomoc </w:t>
            </w:r>
            <w:r>
              <w:lastRenderedPageBreak/>
              <w:t>bol poverený realizáciou záväzkov služby                       vo verejnom záujme a tieto záväzky boli jasne definované,</w:t>
            </w:r>
          </w:p>
          <w:p w:rsidR="00E05759" w:rsidRDefault="00E05759" w:rsidP="001B7384">
            <w:pPr>
              <w:ind w:left="262" w:hanging="228"/>
            </w:pPr>
            <w:r>
              <w:t>b) kritériá, na základe ktorých je vypočítaná kompenzácia boli vopred určené objektívnym a transparentným spôsobom,</w:t>
            </w:r>
          </w:p>
          <w:p w:rsidR="00E05759" w:rsidRDefault="00E05759" w:rsidP="001B7384">
            <w:pPr>
              <w:ind w:left="262" w:hanging="228"/>
            </w:pPr>
            <w:r>
              <w:t>c) kompenzácia nepresahuje sumu nevyhnutnú na pokrytie všetkých výdavkov alebo ich časti vzniknutých pri plnení záväzkov služieb vo verejnom záujme, zohľadniac pri tom súvisiace príjmy ako aj primeraný zisk ,</w:t>
            </w:r>
          </w:p>
          <w:p w:rsidR="00E05759" w:rsidRDefault="00E05759" w:rsidP="001B7384">
            <w:pPr>
              <w:ind w:left="262" w:hanging="228"/>
            </w:pPr>
            <w:r>
              <w:t>d) ak sa výber podniku povereného realizáciou záväzkov služieb vo verejnom záujme neuskutočnil prostredníctvom výberového konania v rámci verejnej súťaže, výška nevyhnutnej kompenzácie je určená na základe analýzy výdavkov, ktoré by stredne veľký podnik, dobre riadený a primerane vybavený prostriedkami vynaložil pri realizácii týchto záväzkov, zohľadniac pri tom súvisiace príjmy ako aj primeraný zisk pri realizácii týchto záväzkov?</w:t>
            </w:r>
          </w:p>
        </w:tc>
        <w:sdt>
          <w:sdtPr>
            <w:id w:val="-1915923680"/>
            <w:placeholder>
              <w:docPart w:val="5201AE8D43B1456689CB1AB64ED525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5670D3">
            <w:pPr>
              <w:rPr>
                <w:i/>
              </w:rPr>
            </w:pPr>
            <w:r w:rsidRPr="00B466CD">
              <w:rPr>
                <w:i/>
              </w:rPr>
              <w:t>(Poskytovateľ pomoci zdôvodní splnenie jednotlivých kritérií a podmienky osobitného charakteru služby.)</w:t>
            </w: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C6664F">
            <w:pPr>
              <w:ind w:left="248" w:hanging="248"/>
            </w:pPr>
            <w:r>
              <w:lastRenderedPageBreak/>
              <w:t xml:space="preserve">5. </w:t>
            </w:r>
            <w:r w:rsidRPr="001A6CEA">
              <w:t>Je možné pomoc zo strany poskytovateľa pomoci definovať v rámci podmienok minimálnej pomoci?</w:t>
            </w:r>
          </w:p>
        </w:tc>
        <w:sdt>
          <w:sdtPr>
            <w:id w:val="906582065"/>
            <w:placeholder>
              <w:docPart w:val="226905E68D5E470D8A828F1D7ED1F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Default="00E05759" w:rsidP="00F06A27"/>
        </w:tc>
      </w:tr>
      <w:tr w:rsidR="00E05759" w:rsidTr="00846DE6">
        <w:tc>
          <w:tcPr>
            <w:tcW w:w="9860" w:type="dxa"/>
            <w:gridSpan w:val="3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E05759" w:rsidRPr="00B466CD" w:rsidRDefault="00E05759" w:rsidP="00F06A27">
            <w:pPr>
              <w:rPr>
                <w:b/>
              </w:rPr>
            </w:pPr>
            <w:r w:rsidRPr="00B466CD">
              <w:rPr>
                <w:b/>
              </w:rPr>
              <w:t>VYHODNOTENIE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E05759" w:rsidRDefault="00244B2D" w:rsidP="00846DE6">
            <w:customXmlInsRangeStart w:id="14" w:author="Gombosová Erika" w:date="2015-12-09T09:44:00Z"/>
            <w:sdt>
              <w:sdtPr>
                <w:id w:val="1194882302"/>
                <w:placeholder>
                  <w:docPart w:val="4A98C8A64F3E49A3A7D869EAB21AADDC"/>
                </w:placeholder>
                <w:showingPlcHdr/>
                <w:comboBox>
                  <w:listItem w:value="Vyberte položku."/>
                  <w:listItem w:displayText="štátna pomoc" w:value="štátna pomoc"/>
                  <w:listItem w:displayText="nie je štátna pomoc" w:value="nie je štátna pomoc"/>
                  <w:listItem w:displayText="SVHZ" w:value="SVHZ"/>
                  <w:listItem w:displayText="pomoc de minimis" w:value="pomoc de minimis"/>
                  <w:listItem w:displayText="pomoc de minimis - SVHZ" w:value="pomoc de minimis - SVHZ"/>
                </w:comboBox>
              </w:sdtPr>
              <w:sdtEndPr/>
              <w:sdtContent>
                <w:customXmlInsRangeEnd w:id="14"/>
                <w:ins w:id="15" w:author="Gombosová Erika" w:date="2015-12-09T09:44:00Z">
                  <w:r w:rsidR="00A24688" w:rsidRPr="009A56FE">
                    <w:rPr>
                      <w:rStyle w:val="Textzstupnhosymbolu"/>
                    </w:rPr>
                    <w:t>Vyberte položku.</w:t>
                  </w:r>
                </w:ins>
                <w:customXmlInsRangeStart w:id="16" w:author="Gombosová Erika" w:date="2015-12-09T09:44:00Z"/>
              </w:sdtContent>
            </w:sdt>
            <w:customXmlInsRangeEnd w:id="16"/>
            <w:ins w:id="17" w:author="Gombosová Erika" w:date="2015-12-09T09:44:00Z">
              <w:r w:rsidR="00A24688" w:rsidRPr="00A24688" w:rsidDel="006D13BD">
                <w:rPr>
                  <w:rStyle w:val="Textzstupnhosymbolu"/>
                </w:rPr>
                <w:t xml:space="preserve"> </w:t>
              </w:r>
            </w:ins>
            <w:customXmlDelRangeStart w:id="18" w:author="Gombosová Erika" w:date="2015-12-10T12:59:00Z"/>
            <w:sdt>
              <w:sdtPr>
                <w:rPr>
                  <w:color w:val="808080"/>
                </w:rPr>
                <w:id w:val="-1572723209"/>
                <w:placeholder>
                  <w:docPart w:val="60AB45ED3BFF47B18659FC896A3938AA"/>
                </w:placeholder>
                <w:comboBox>
                  <w:listItem w:value="Vyberte položku."/>
                  <w:listItem w:displayText="štátna pomoc" w:value="štátna pomoc"/>
                  <w:listItem w:displayText="nie je štátna pomoc" w:value="nie je štátna pomoc"/>
                  <w:listItem w:displayText="SVHZ" w:value="SVHZ"/>
                  <w:listItem w:displayText="pomoc de minimis" w:value="pomoc de minimis"/>
                  <w:listItem w:displayText="pomoc de minimis - SVHZ" w:value="pomoc de minimis - SVHZ"/>
                </w:comboBox>
              </w:sdtPr>
              <w:sdtEndPr/>
              <w:sdtContent>
                <w:customXmlDelRangeEnd w:id="18"/>
                <w:customXmlDelRangeStart w:id="19" w:author="Gombosová Erika" w:date="2015-12-10T12:59:00Z"/>
              </w:sdtContent>
            </w:sdt>
            <w:customXmlDelRangeEnd w:id="19"/>
          </w:p>
        </w:tc>
      </w:tr>
      <w:tr w:rsidR="003B7F19" w:rsidTr="00846DE6">
        <w:trPr>
          <w:ins w:id="20" w:author="Gombosová Erika" w:date="2015-12-09T09:50:00Z"/>
        </w:trPr>
        <w:tc>
          <w:tcPr>
            <w:tcW w:w="98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3B7F19" w:rsidRDefault="003B7F19" w:rsidP="00A24688">
            <w:pPr>
              <w:rPr>
                <w:ins w:id="21" w:author="Gombosová Erika" w:date="2015-12-09T09:50:00Z"/>
              </w:rPr>
            </w:pPr>
          </w:p>
        </w:tc>
      </w:tr>
      <w:tr w:rsidR="00E05759" w:rsidTr="00846DE6">
        <w:tc>
          <w:tcPr>
            <w:tcW w:w="9860" w:type="dxa"/>
            <w:gridSpan w:val="3"/>
          </w:tcPr>
          <w:p w:rsidR="00E05759" w:rsidRDefault="00E05759" w:rsidP="00846DE6">
            <w:pPr>
              <w:jc w:val="both"/>
              <w:rPr>
                <w:ins w:id="22" w:author="Gombosová Erika" w:date="2015-12-10T12:49:00Z"/>
                <w:b/>
              </w:rPr>
            </w:pPr>
            <w:ins w:id="23" w:author="Gombosová Erika" w:date="2015-11-27T09:32:00Z">
              <w:r w:rsidRPr="00846DE6">
                <w:rPr>
                  <w:b/>
                </w:rPr>
                <w:t>V</w:t>
              </w:r>
            </w:ins>
            <w:ins w:id="24" w:author="Gombosová Erika" w:date="2015-12-10T12:49:00Z">
              <w:r w:rsidR="00EA5650">
                <w:rPr>
                  <w:b/>
                </w:rPr>
                <w:t>YJADRENIE:</w:t>
              </w:r>
            </w:ins>
          </w:p>
          <w:p w:rsidR="00B43F81" w:rsidRPr="00CA07B4" w:rsidRDefault="00B43F81" w:rsidP="00B43F81">
            <w:pPr>
              <w:rPr>
                <w:ins w:id="25" w:author="Gombosová Erika" w:date="2015-12-15T13:23:00Z"/>
                <w:szCs w:val="24"/>
              </w:rPr>
            </w:pPr>
            <w:ins w:id="26" w:author="Gombosová Erika" w:date="2015-12-15T13:23:00Z">
              <w:r w:rsidRPr="00B43F81">
                <w:rPr>
                  <w:szCs w:val="24"/>
                  <w:rPrChange w:id="27" w:author="Gombosová Erika" w:date="2015-12-15T13:23:00Z">
                    <w:rPr>
                      <w:sz w:val="20"/>
                      <w:szCs w:val="20"/>
                    </w:rPr>
                  </w:rPrChange>
                </w:rPr>
                <w:t xml:space="preserve">Na základe overených skutočností potvrdzujem, že  </w:t>
              </w:r>
            </w:ins>
            <w:customXmlInsRangeStart w:id="28" w:author="Gombosová Erika" w:date="2015-12-15T13:23:00Z"/>
            <w:sdt>
              <w:sdtPr>
                <w:rPr>
                  <w:szCs w:val="24"/>
                </w:rPr>
                <w:id w:val="-335158929"/>
                <w:placeholder>
                  <w:docPart w:val="35251E2FE83244BCB34E20AE559C6608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customXmlInsRangeEnd w:id="28"/>
                <w:ins w:id="29" w:author="Gombosová Erika" w:date="2015-12-15T13:23:00Z">
                  <w:r w:rsidRPr="00B43F81">
                    <w:rPr>
                      <w:szCs w:val="24"/>
                      <w:rPrChange w:id="30" w:author="Gombosová Erika" w:date="2015-12-15T13:23:00Z">
                        <w:rPr>
                          <w:sz w:val="20"/>
                          <w:szCs w:val="20"/>
                        </w:rPr>
                      </w:rPrChange>
                    </w:rPr>
                    <w:t>Vyberte položku.</w:t>
                  </w:r>
                </w:ins>
                <w:customXmlInsRangeStart w:id="31" w:author="Gombosová Erika" w:date="2015-12-15T13:23:00Z"/>
              </w:sdtContent>
            </w:sdt>
            <w:customXmlInsRangeEnd w:id="31"/>
            <w:ins w:id="32" w:author="Gombosová Erika" w:date="2015-12-15T13:23:00Z">
              <w:r w:rsidRPr="00B43F81">
                <w:rPr>
                  <w:szCs w:val="24"/>
                  <w:rPrChange w:id="33" w:author="Gombosová Erika" w:date="2015-12-15T13:23:00Z">
                    <w:rPr>
                      <w:sz w:val="20"/>
                      <w:szCs w:val="20"/>
                    </w:rPr>
                  </w:rPrChange>
                </w:rPr>
                <w:t xml:space="preserve">   </w:t>
              </w:r>
            </w:ins>
          </w:p>
          <w:p w:rsidR="00792744" w:rsidRDefault="00B43F81" w:rsidP="00B43F81">
            <w:ins w:id="34" w:author="Gombosová Erika" w:date="2015-12-15T13:23:00Z">
              <w:r w:rsidRPr="00B43F81">
                <w:t xml:space="preserve">   </w:t>
              </w:r>
            </w:ins>
          </w:p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2E6F49" w:rsidRDefault="004C2E00" w:rsidP="004C2E00">
            <w:ins w:id="35" w:author="Gombosová Erika" w:date="2015-12-11T09:29:00Z">
              <w:r>
                <w:t>Kontrolu vykonal</w:t>
              </w:r>
            </w:ins>
            <w:del w:id="36" w:author="Gombosová Erika" w:date="2015-12-11T09:29:00Z">
              <w:r w:rsidR="00E05759" w:rsidDel="004C2E00">
                <w:delText>Vypracoval</w:delText>
              </w:r>
            </w:del>
            <w:ins w:id="37" w:author="Gombosová Erika" w:date="2015-12-01T16:34:00Z">
              <w:r w:rsidR="00883CE1" w:rsidRPr="00514620">
                <w:rPr>
                  <w:rStyle w:val="Odkaznapoznmkupodiarou"/>
                  <w:rFonts w:cs="Times New Roman"/>
                  <w:b/>
                  <w:bCs/>
                  <w:szCs w:val="24"/>
                </w:rPr>
                <w:footnoteReference w:id="1"/>
              </w:r>
            </w:ins>
            <w:r w:rsidR="00E05759">
              <w:t>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Default="00E05759" w:rsidP="00F06A27">
            <w:r>
              <w:t>Dátum: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tcBorders>
              <w:bottom w:val="nil"/>
            </w:tcBorders>
            <w:shd w:val="clear" w:color="auto" w:fill="B2A1C7" w:themeFill="accent4" w:themeFillTint="99"/>
          </w:tcPr>
          <w:p w:rsidR="00E05759" w:rsidRDefault="00E05759" w:rsidP="00F06A27">
            <w:r>
              <w:t>Podpis: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9860" w:type="dxa"/>
            <w:gridSpan w:val="3"/>
          </w:tcPr>
          <w:p w:rsidR="00E05759" w:rsidRDefault="00E05759" w:rsidP="00CC7413"/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Default="004C2E00" w:rsidP="004C2E00">
            <w:ins w:id="50" w:author="Gombosová Erika" w:date="2015-12-11T09:29:00Z">
              <w:r>
                <w:t>Kontrolu vykonal</w:t>
              </w:r>
            </w:ins>
            <w:del w:id="51" w:author="Gombosová Erika" w:date="2015-12-11T09:30:00Z">
              <w:r w:rsidR="00E05759" w:rsidDel="004C2E00">
                <w:delText>Schválil</w:delText>
              </w:r>
            </w:del>
            <w:ins w:id="52" w:author="Gombosová Erika" w:date="2015-12-01T16:34:00Z">
              <w:r w:rsidR="00883CE1" w:rsidRPr="00514620">
                <w:rPr>
                  <w:rStyle w:val="Odkaznapoznmkupodiarou"/>
                  <w:rFonts w:cs="Times New Roman"/>
                  <w:b/>
                  <w:bCs/>
                  <w:szCs w:val="24"/>
                </w:rPr>
                <w:footnoteReference w:id="2"/>
              </w:r>
            </w:ins>
            <w:r w:rsidR="00E05759">
              <w:t>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Default="00E05759" w:rsidP="00F06A27">
            <w:r>
              <w:t>Dátum: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rPr>
          <w:trHeight w:val="256"/>
        </w:trPr>
        <w:tc>
          <w:tcPr>
            <w:tcW w:w="4503" w:type="dxa"/>
            <w:shd w:val="clear" w:color="auto" w:fill="B2A1C7" w:themeFill="accent4" w:themeFillTint="99"/>
          </w:tcPr>
          <w:p w:rsidR="00E05759" w:rsidRDefault="00E05759" w:rsidP="00F06A27">
            <w:r>
              <w:t>Podpis: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</w:tbl>
    <w:p w:rsidR="00FD028A" w:rsidDel="00C76186" w:rsidRDefault="00FD028A" w:rsidP="00FD028A">
      <w:pPr>
        <w:jc w:val="both"/>
        <w:rPr>
          <w:del w:id="61" w:author="Gombosová Erika" w:date="2015-12-10T12:58:00Z"/>
        </w:rPr>
      </w:pPr>
    </w:p>
    <w:p w:rsidR="00FD028A" w:rsidDel="00C76186" w:rsidRDefault="00FD028A" w:rsidP="00FD028A">
      <w:pPr>
        <w:rPr>
          <w:del w:id="62" w:author="Gombosová Erika" w:date="2015-12-10T13:01:00Z"/>
        </w:rPr>
      </w:pPr>
    </w:p>
    <w:p w:rsidR="00FD028A" w:rsidDel="00C76186" w:rsidRDefault="00FD028A" w:rsidP="00FD028A">
      <w:pPr>
        <w:rPr>
          <w:del w:id="63" w:author="Gombosová Erika" w:date="2015-12-10T13:01:00Z"/>
        </w:rPr>
      </w:pPr>
    </w:p>
    <w:p w:rsidR="00FD028A" w:rsidRPr="00FD028A" w:rsidRDefault="00FD028A" w:rsidP="00244B2D"/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9F4" w:rsidRDefault="007779F4" w:rsidP="009B44B8">
      <w:pPr>
        <w:spacing w:after="0" w:line="240" w:lineRule="auto"/>
      </w:pPr>
      <w:r>
        <w:separator/>
      </w:r>
    </w:p>
  </w:endnote>
  <w:endnote w:type="continuationSeparator" w:id="0">
    <w:p w:rsidR="007779F4" w:rsidRDefault="007779F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84" w:rsidRDefault="001B7384" w:rsidP="001B7384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4A1A9F" wp14:editId="25EC081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8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Gx5Tuv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1B7384" w:rsidRDefault="001B7384" w:rsidP="001B7384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AFE9139" wp14:editId="43162D1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44B2D">
          <w:rPr>
            <w:noProof/>
          </w:rPr>
          <w:t>2</w:t>
        </w:r>
        <w:r>
          <w:fldChar w:fldCharType="end"/>
        </w:r>
      </w:sdtContent>
    </w:sdt>
  </w:p>
  <w:p w:rsidR="001B7384" w:rsidRDefault="001B738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9F4" w:rsidRDefault="007779F4" w:rsidP="009B44B8">
      <w:pPr>
        <w:spacing w:after="0" w:line="240" w:lineRule="auto"/>
      </w:pPr>
      <w:r>
        <w:separator/>
      </w:r>
    </w:p>
  </w:footnote>
  <w:footnote w:type="continuationSeparator" w:id="0">
    <w:p w:rsidR="007779F4" w:rsidRDefault="007779F4" w:rsidP="009B44B8">
      <w:pPr>
        <w:spacing w:after="0" w:line="240" w:lineRule="auto"/>
      </w:pPr>
      <w:r>
        <w:continuationSeparator/>
      </w:r>
    </w:p>
  </w:footnote>
  <w:footnote w:id="1">
    <w:p w:rsidR="00883CE1" w:rsidRDefault="00883CE1" w:rsidP="00883CE1">
      <w:pPr>
        <w:pStyle w:val="Textpoznmkypodiarou"/>
        <w:rPr>
          <w:ins w:id="38" w:author="Gombosová Erika" w:date="2015-12-01T16:34:00Z"/>
        </w:rPr>
      </w:pPr>
      <w:ins w:id="39" w:author="Gombosová Erika" w:date="2015-12-01T16:34:00Z">
        <w:r>
          <w:rPr>
            <w:rStyle w:val="Odkaznapoznmkupodiarou"/>
          </w:rPr>
          <w:footnoteRef/>
        </w:r>
        <w:r>
          <w:t xml:space="preserve"> </w:t>
        </w:r>
      </w:ins>
      <w:ins w:id="40" w:author="Gombosová Erika" w:date="2015-12-10T12:57:00Z">
        <w:r w:rsidR="00C76186">
          <w:t>Poskytovateľ</w:t>
        </w:r>
      </w:ins>
      <w:ins w:id="41" w:author="Gombosová Erika" w:date="2015-12-01T16:34:00Z">
        <w:r w:rsidRPr="0043575B">
          <w:t xml:space="preserve"> uvedie meno, priezvisko a pozíci</w:t>
        </w:r>
      </w:ins>
      <w:ins w:id="42" w:author="Gombosová Erika" w:date="2015-12-09T10:11:00Z">
        <w:r w:rsidR="00FD4D16">
          <w:t>u</w:t>
        </w:r>
      </w:ins>
      <w:ins w:id="43" w:author="Gombosová Erika" w:date="2015-12-01T16:34:00Z">
        <w:r w:rsidRPr="0043575B">
          <w:t xml:space="preserve"> </w:t>
        </w:r>
        <w:r>
          <w:t xml:space="preserve">všetkých zamestnancov, ktorí danú kontrolu vykonali okrem </w:t>
        </w:r>
      </w:ins>
      <w:ins w:id="44" w:author="Gombosová Erika" w:date="2015-12-10T13:03:00Z">
        <w:r w:rsidR="00846DE6">
          <w:t xml:space="preserve">štatutárneho orgánu alebo ním určeného vedúceho zamestnanca </w:t>
        </w:r>
      </w:ins>
      <w:ins w:id="45" w:author="Gombosová Erika" w:date="2015-12-01T16:34:00Z">
        <w:r>
          <w:t xml:space="preserve"> uvedeného nižšie.</w:t>
        </w:r>
      </w:ins>
      <w:ins w:id="46" w:author="Gombosová Erika" w:date="2015-12-09T10:14:00Z">
        <w:r w:rsidR="00FD4D16">
          <w:t xml:space="preserve"> </w:t>
        </w:r>
      </w:ins>
      <w:ins w:id="47" w:author="Gombosová Erika" w:date="2015-12-09T10:10:00Z">
        <w:r w:rsidR="00FD4D16">
          <w:t>Každ</w:t>
        </w:r>
      </w:ins>
      <w:ins w:id="48" w:author="Gombosová Erika" w:date="2015-12-09T10:14:00Z">
        <w:r w:rsidR="00FD4D16">
          <w:t xml:space="preserve">ý zamestnanec sa uvedie </w:t>
        </w:r>
      </w:ins>
      <w:ins w:id="49" w:author="Gombosová Erika" w:date="2015-12-09T10:10:00Z">
        <w:r w:rsidR="00FD4D16">
          <w:t xml:space="preserve"> osobitne.</w:t>
        </w:r>
      </w:ins>
    </w:p>
  </w:footnote>
  <w:footnote w:id="2">
    <w:p w:rsidR="00883CE1" w:rsidRDefault="00883CE1" w:rsidP="00883CE1">
      <w:pPr>
        <w:pStyle w:val="Textpoznmkypodiarou"/>
        <w:rPr>
          <w:ins w:id="53" w:author="Gombosová Erika" w:date="2015-12-01T16:34:00Z"/>
        </w:rPr>
      </w:pPr>
      <w:ins w:id="54" w:author="Gombosová Erika" w:date="2015-12-01T16:34:00Z">
        <w:r>
          <w:rPr>
            <w:rStyle w:val="Odkaznapoznmkupodiarou"/>
          </w:rPr>
          <w:footnoteRef/>
        </w:r>
        <w:r>
          <w:t xml:space="preserve"> </w:t>
        </w:r>
      </w:ins>
      <w:ins w:id="55" w:author="Gombosová Erika" w:date="2015-12-10T12:58:00Z">
        <w:r w:rsidR="00C76186">
          <w:t xml:space="preserve">Poskytovateľ </w:t>
        </w:r>
      </w:ins>
      <w:ins w:id="56" w:author="Gombosová Erika" w:date="2015-12-01T16:34:00Z">
        <w:r w:rsidRPr="00744A1E">
          <w:t xml:space="preserve"> uvedie meno, priezvisko</w:t>
        </w:r>
      </w:ins>
      <w:ins w:id="57" w:author="Gombosová Erika" w:date="2015-12-10T13:05:00Z">
        <w:r w:rsidR="00846DE6">
          <w:t xml:space="preserve"> a pozíciu</w:t>
        </w:r>
      </w:ins>
      <w:ins w:id="58" w:author="Gombosová Erika" w:date="2015-12-01T16:34:00Z">
        <w:r w:rsidRPr="00744A1E">
          <w:t xml:space="preserve"> </w:t>
        </w:r>
      </w:ins>
      <w:ins w:id="59" w:author="Gombosová Erika" w:date="2015-12-10T13:05:00Z">
        <w:r w:rsidR="00846DE6">
          <w:t xml:space="preserve">štatutárneho orgánu alebo ním určeného </w:t>
        </w:r>
      </w:ins>
      <w:ins w:id="60" w:author="Gombosová Erika" w:date="2015-12-01T16:34:00Z">
        <w:r w:rsidRPr="00744A1E">
          <w:t>vedúceho zamestnanca.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84" w:rsidRDefault="001B7384" w:rsidP="001B738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16420B" wp14:editId="0DF0834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7FB73CA2BAB64AA38D0D5E6AC47992A8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1B7384" w:rsidRDefault="000275A5" w:rsidP="001B7384">
        <w:pPr>
          <w:pStyle w:val="Hlavika"/>
          <w:jc w:val="right"/>
        </w:pPr>
        <w:del w:id="64" w:author="Tibor Barna" w:date="2016-02-11T10:55:00Z">
          <w:r w:rsidDel="00244B2D">
            <w:rPr>
              <w:szCs w:val="20"/>
            </w:rPr>
            <w:delText>17.12.2014</w:delText>
          </w:r>
        </w:del>
        <w:ins w:id="65" w:author="Gombosová Erika" w:date="2015-12-01T16:23:00Z">
          <w:del w:id="66" w:author="Tibor Barna" w:date="2016-02-11T10:55:00Z">
            <w:r w:rsidR="00883CE1" w:rsidDel="00244B2D">
              <w:rPr>
                <w:szCs w:val="20"/>
              </w:rPr>
              <w:delText>01.01.2016</w:delText>
            </w:r>
          </w:del>
        </w:ins>
        <w:ins w:id="67" w:author="Tibor Barna" w:date="2016-02-11T10:55:00Z">
          <w:r w:rsidR="00244B2D">
            <w:rPr>
              <w:szCs w:val="20"/>
            </w:rPr>
            <w:t>11.02.2016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75A5"/>
    <w:rsid w:val="000444F5"/>
    <w:rsid w:val="00055EFA"/>
    <w:rsid w:val="000614E5"/>
    <w:rsid w:val="00062525"/>
    <w:rsid w:val="00071B7E"/>
    <w:rsid w:val="000E118C"/>
    <w:rsid w:val="000E3795"/>
    <w:rsid w:val="00105536"/>
    <w:rsid w:val="00131FA2"/>
    <w:rsid w:val="00146E93"/>
    <w:rsid w:val="00154F86"/>
    <w:rsid w:val="001906B2"/>
    <w:rsid w:val="00194E50"/>
    <w:rsid w:val="001A6CEA"/>
    <w:rsid w:val="001B704D"/>
    <w:rsid w:val="001B7384"/>
    <w:rsid w:val="001C1334"/>
    <w:rsid w:val="00244B2D"/>
    <w:rsid w:val="00246442"/>
    <w:rsid w:val="0024799D"/>
    <w:rsid w:val="002744B0"/>
    <w:rsid w:val="002B60FE"/>
    <w:rsid w:val="002B7F67"/>
    <w:rsid w:val="002E0E67"/>
    <w:rsid w:val="002E6F49"/>
    <w:rsid w:val="003377A7"/>
    <w:rsid w:val="00344ECC"/>
    <w:rsid w:val="00397161"/>
    <w:rsid w:val="003B7F19"/>
    <w:rsid w:val="0045349C"/>
    <w:rsid w:val="00491E38"/>
    <w:rsid w:val="004A72EE"/>
    <w:rsid w:val="004C1765"/>
    <w:rsid w:val="004C2E00"/>
    <w:rsid w:val="004C6213"/>
    <w:rsid w:val="004F122D"/>
    <w:rsid w:val="00517659"/>
    <w:rsid w:val="00517FEA"/>
    <w:rsid w:val="0054117C"/>
    <w:rsid w:val="00560DD7"/>
    <w:rsid w:val="00594825"/>
    <w:rsid w:val="005A283A"/>
    <w:rsid w:val="006267ED"/>
    <w:rsid w:val="006269BD"/>
    <w:rsid w:val="006300A5"/>
    <w:rsid w:val="00632B44"/>
    <w:rsid w:val="00663AAC"/>
    <w:rsid w:val="006662DF"/>
    <w:rsid w:val="00691321"/>
    <w:rsid w:val="006C4B48"/>
    <w:rsid w:val="006D13BD"/>
    <w:rsid w:val="006D1888"/>
    <w:rsid w:val="00700482"/>
    <w:rsid w:val="0074342B"/>
    <w:rsid w:val="007779F4"/>
    <w:rsid w:val="00792744"/>
    <w:rsid w:val="007B2F82"/>
    <w:rsid w:val="007E007C"/>
    <w:rsid w:val="00846DE6"/>
    <w:rsid w:val="008534C4"/>
    <w:rsid w:val="00883CE1"/>
    <w:rsid w:val="0089311F"/>
    <w:rsid w:val="008A7DBF"/>
    <w:rsid w:val="008F6B48"/>
    <w:rsid w:val="009062F6"/>
    <w:rsid w:val="00922D99"/>
    <w:rsid w:val="0093728A"/>
    <w:rsid w:val="00944BAA"/>
    <w:rsid w:val="00977107"/>
    <w:rsid w:val="009A73BC"/>
    <w:rsid w:val="009B44B8"/>
    <w:rsid w:val="009E7CF4"/>
    <w:rsid w:val="00A24688"/>
    <w:rsid w:val="00A466FD"/>
    <w:rsid w:val="00A72107"/>
    <w:rsid w:val="00A820B8"/>
    <w:rsid w:val="00A84BA6"/>
    <w:rsid w:val="00A9035D"/>
    <w:rsid w:val="00AE17A8"/>
    <w:rsid w:val="00B13EC3"/>
    <w:rsid w:val="00B43F81"/>
    <w:rsid w:val="00B466CD"/>
    <w:rsid w:val="00B65AFB"/>
    <w:rsid w:val="00B66F4A"/>
    <w:rsid w:val="00B700A3"/>
    <w:rsid w:val="00B70C93"/>
    <w:rsid w:val="00BC5168"/>
    <w:rsid w:val="00BD0ACB"/>
    <w:rsid w:val="00C571C4"/>
    <w:rsid w:val="00C638FC"/>
    <w:rsid w:val="00C6664F"/>
    <w:rsid w:val="00C76186"/>
    <w:rsid w:val="00C84131"/>
    <w:rsid w:val="00CA07B4"/>
    <w:rsid w:val="00CC7413"/>
    <w:rsid w:val="00CE5BD7"/>
    <w:rsid w:val="00CF6FAD"/>
    <w:rsid w:val="00D310C5"/>
    <w:rsid w:val="00D34124"/>
    <w:rsid w:val="00D642C4"/>
    <w:rsid w:val="00DA39C1"/>
    <w:rsid w:val="00DB3D85"/>
    <w:rsid w:val="00DD2FB9"/>
    <w:rsid w:val="00E05759"/>
    <w:rsid w:val="00E102A8"/>
    <w:rsid w:val="00E718CC"/>
    <w:rsid w:val="00E8200A"/>
    <w:rsid w:val="00E83D9B"/>
    <w:rsid w:val="00EA5650"/>
    <w:rsid w:val="00ED0164"/>
    <w:rsid w:val="00EE0EEC"/>
    <w:rsid w:val="00F147E9"/>
    <w:rsid w:val="00F21FA9"/>
    <w:rsid w:val="00F3527D"/>
    <w:rsid w:val="00F4798C"/>
    <w:rsid w:val="00F6114F"/>
    <w:rsid w:val="00F84B30"/>
    <w:rsid w:val="00F976AA"/>
    <w:rsid w:val="00FA2E1F"/>
    <w:rsid w:val="00FD028A"/>
    <w:rsid w:val="00FD4D16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9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DF5959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DF5959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7FB73CA2BAB64AA38D0D5E6AC47992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BB7B0-FBB4-44E8-A992-6A50E5EB807F}"/>
      </w:docPartPr>
      <w:docPartBody>
        <w:p w:rsidR="004A54FA" w:rsidRDefault="00601059" w:rsidP="00601059">
          <w:pPr>
            <w:pStyle w:val="7FB73CA2BAB64AA38D0D5E6AC47992A8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76A8B64DCE364C4CACE3487462A96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18CED-34C6-43FF-9DB2-9BC884A1A11C}"/>
      </w:docPartPr>
      <w:docPartBody>
        <w:p w:rsidR="0009612F" w:rsidRDefault="00637A8E" w:rsidP="00637A8E">
          <w:pPr>
            <w:pStyle w:val="76A8B64DCE364C4CACE3487462A96E63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4BF9E5E29254E1791A9957DFE719C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E9DBD-19EF-4704-BAED-813CDAFE8AE9}"/>
      </w:docPartPr>
      <w:docPartBody>
        <w:p w:rsidR="0009612F" w:rsidRDefault="00637A8E" w:rsidP="00637A8E">
          <w:pPr>
            <w:pStyle w:val="A4BF9E5E29254E1791A9957DFE719C23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8393056455945F98760467D45D29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3F51D2-DD41-4744-9A8C-CF33A63213D5}"/>
      </w:docPartPr>
      <w:docPartBody>
        <w:p w:rsidR="0009612F" w:rsidRDefault="00637A8E" w:rsidP="00637A8E">
          <w:pPr>
            <w:pStyle w:val="18393056455945F98760467D45D29C8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E5D6497062F400DA980900A2E9806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C04D6B-91F4-41CC-B890-AE42F6CE8536}"/>
      </w:docPartPr>
      <w:docPartBody>
        <w:p w:rsidR="0009612F" w:rsidRDefault="00637A8E" w:rsidP="00637A8E">
          <w:pPr>
            <w:pStyle w:val="7E5D6497062F400DA980900A2E9806E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5201AE8D43B1456689CB1AB64ED525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1936F-D18D-4F64-8110-DEEA5F3FDE2F}"/>
      </w:docPartPr>
      <w:docPartBody>
        <w:p w:rsidR="0009612F" w:rsidRDefault="00637A8E" w:rsidP="00637A8E">
          <w:pPr>
            <w:pStyle w:val="5201AE8D43B1456689CB1AB64ED5256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26905E68D5E470D8A828F1D7ED1F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F46F2-27F7-4897-AF72-1B5F8065E1DB}"/>
      </w:docPartPr>
      <w:docPartBody>
        <w:p w:rsidR="0009612F" w:rsidRDefault="00637A8E" w:rsidP="00637A8E">
          <w:pPr>
            <w:pStyle w:val="226905E68D5E470D8A828F1D7ED1FCD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0AB45ED3BFF47B18659FC896A3938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1E199D-D0FE-4E7A-AD54-64891F5E0EBF}"/>
      </w:docPartPr>
      <w:docPartBody>
        <w:p w:rsidR="0009612F" w:rsidRDefault="00637A8E" w:rsidP="00637A8E">
          <w:pPr>
            <w:pStyle w:val="60AB45ED3BFF47B18659FC896A3938AA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4A98C8A64F3E49A3A7D869EAB21AA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34B2F5-32B6-4EED-8FC6-A3035096AB66}"/>
      </w:docPartPr>
      <w:docPartBody>
        <w:p w:rsidR="00391DEA" w:rsidRDefault="00B67052" w:rsidP="00B67052">
          <w:pPr>
            <w:pStyle w:val="4A98C8A64F3E49A3A7D869EAB21AADDC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35251E2FE83244BCB34E20AE559C66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AF820A-6B3C-4500-9181-F99CF866D288}"/>
      </w:docPartPr>
      <w:docPartBody>
        <w:p w:rsidR="003F0890" w:rsidRDefault="00BD70CC" w:rsidP="00BD70CC">
          <w:pPr>
            <w:pStyle w:val="35251E2FE83244BCB34E20AE559C6608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5F0"/>
    <w:rsid w:val="000310F8"/>
    <w:rsid w:val="0009612F"/>
    <w:rsid w:val="000C1D4D"/>
    <w:rsid w:val="000F6466"/>
    <w:rsid w:val="00110178"/>
    <w:rsid w:val="0013590F"/>
    <w:rsid w:val="00147A1A"/>
    <w:rsid w:val="00155D8B"/>
    <w:rsid w:val="001B5059"/>
    <w:rsid w:val="001D50B5"/>
    <w:rsid w:val="00235503"/>
    <w:rsid w:val="002551BD"/>
    <w:rsid w:val="002675FA"/>
    <w:rsid w:val="002679ED"/>
    <w:rsid w:val="002A5986"/>
    <w:rsid w:val="00391DEA"/>
    <w:rsid w:val="003C11DE"/>
    <w:rsid w:val="003F0890"/>
    <w:rsid w:val="00426C58"/>
    <w:rsid w:val="0046552D"/>
    <w:rsid w:val="004A54FA"/>
    <w:rsid w:val="004D74F0"/>
    <w:rsid w:val="004F2CA4"/>
    <w:rsid w:val="004F5EC6"/>
    <w:rsid w:val="00507AE7"/>
    <w:rsid w:val="00537212"/>
    <w:rsid w:val="005E25BD"/>
    <w:rsid w:val="00601059"/>
    <w:rsid w:val="00637A8E"/>
    <w:rsid w:val="00642360"/>
    <w:rsid w:val="006936D9"/>
    <w:rsid w:val="006F476F"/>
    <w:rsid w:val="00804490"/>
    <w:rsid w:val="00835F58"/>
    <w:rsid w:val="008561F8"/>
    <w:rsid w:val="00882C39"/>
    <w:rsid w:val="008970C7"/>
    <w:rsid w:val="00962D83"/>
    <w:rsid w:val="009D23D6"/>
    <w:rsid w:val="00AB0925"/>
    <w:rsid w:val="00AB4533"/>
    <w:rsid w:val="00B01CBE"/>
    <w:rsid w:val="00B67052"/>
    <w:rsid w:val="00B87F54"/>
    <w:rsid w:val="00BD70CC"/>
    <w:rsid w:val="00C30E9D"/>
    <w:rsid w:val="00C8419E"/>
    <w:rsid w:val="00CD05DF"/>
    <w:rsid w:val="00D31EE7"/>
    <w:rsid w:val="00D71F58"/>
    <w:rsid w:val="00D77C82"/>
    <w:rsid w:val="00DE2574"/>
    <w:rsid w:val="00DF5959"/>
    <w:rsid w:val="00E2018E"/>
    <w:rsid w:val="00F051CC"/>
    <w:rsid w:val="00F26179"/>
    <w:rsid w:val="00FB2DF5"/>
    <w:rsid w:val="00FB5CAD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D70C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D0BDF93A05EE436E851839D49FAFFEC8">
    <w:name w:val="D0BDF93A05EE436E851839D49FAFFEC8"/>
    <w:rsid w:val="00155D8B"/>
  </w:style>
  <w:style w:type="paragraph" w:customStyle="1" w:styleId="E582543774644A4DA3D24690AB2967F6">
    <w:name w:val="E582543774644A4DA3D24690AB2967F6"/>
    <w:rsid w:val="00F051CC"/>
  </w:style>
  <w:style w:type="paragraph" w:customStyle="1" w:styleId="CE3D9AAB6B5C4050B30C1231D28A32C7">
    <w:name w:val="CE3D9AAB6B5C4050B30C1231D28A32C7"/>
    <w:rsid w:val="00F051CC"/>
  </w:style>
  <w:style w:type="paragraph" w:customStyle="1" w:styleId="F8DCD314BB794CC897EFCB8D6206EE40">
    <w:name w:val="F8DCD314BB794CC897EFCB8D6206EE40"/>
    <w:rsid w:val="00147A1A"/>
  </w:style>
  <w:style w:type="paragraph" w:customStyle="1" w:styleId="8698342B5EE84A79B2ABE5BC4B47C2D3">
    <w:name w:val="8698342B5EE84A79B2ABE5BC4B47C2D3"/>
    <w:rsid w:val="00962D83"/>
  </w:style>
  <w:style w:type="paragraph" w:customStyle="1" w:styleId="F6AF49330E70478D98870B7DD116BDE4">
    <w:name w:val="F6AF49330E70478D98870B7DD116BDE4"/>
    <w:rsid w:val="00962D83"/>
  </w:style>
  <w:style w:type="paragraph" w:customStyle="1" w:styleId="1DCBB6D2C5D04A498396C93C43436CDE">
    <w:name w:val="1DCBB6D2C5D04A498396C93C43436CDE"/>
    <w:rsid w:val="00962D83"/>
  </w:style>
  <w:style w:type="paragraph" w:customStyle="1" w:styleId="E9920168DB914F5C8EF5C6696E04E581">
    <w:name w:val="E9920168DB914F5C8EF5C6696E04E581"/>
    <w:rsid w:val="00962D83"/>
  </w:style>
  <w:style w:type="paragraph" w:customStyle="1" w:styleId="3A6A8A42AB2245458B86F0947ED26444">
    <w:name w:val="3A6A8A42AB2245458B86F0947ED26444"/>
    <w:rsid w:val="00962D83"/>
  </w:style>
  <w:style w:type="paragraph" w:customStyle="1" w:styleId="9B4179A36A114F2DBE35F76C4E8B427F">
    <w:name w:val="9B4179A36A114F2DBE35F76C4E8B427F"/>
    <w:rsid w:val="00962D83"/>
  </w:style>
  <w:style w:type="paragraph" w:customStyle="1" w:styleId="880FEED7C0AF4E6A9A53D4ED59B34BE1">
    <w:name w:val="880FEED7C0AF4E6A9A53D4ED59B34BE1"/>
    <w:rsid w:val="00962D83"/>
  </w:style>
  <w:style w:type="paragraph" w:customStyle="1" w:styleId="AB7114F0D2A2476CAE9E1920E100F1A8">
    <w:name w:val="AB7114F0D2A2476CAE9E1920E100F1A8"/>
    <w:rsid w:val="00962D83"/>
  </w:style>
  <w:style w:type="paragraph" w:customStyle="1" w:styleId="ED57C8EABE5C44799ECA6C266DC7CEB0">
    <w:name w:val="ED57C8EABE5C44799ECA6C266DC7CEB0"/>
    <w:rsid w:val="00962D83"/>
  </w:style>
  <w:style w:type="paragraph" w:customStyle="1" w:styleId="DDC6B055C5884E4A90B8F521E3869AA3">
    <w:name w:val="DDC6B055C5884E4A90B8F521E3869AA3"/>
    <w:rsid w:val="00962D83"/>
  </w:style>
  <w:style w:type="paragraph" w:customStyle="1" w:styleId="1F7B03DFEF494723936DE3B4EDAF97D1">
    <w:name w:val="1F7B03DFEF494723936DE3B4EDAF97D1"/>
    <w:rsid w:val="00962D83"/>
  </w:style>
  <w:style w:type="paragraph" w:customStyle="1" w:styleId="72DFCEE647CF4903850DDFB30FEA19F5">
    <w:name w:val="72DFCEE647CF4903850DDFB30FEA19F5"/>
    <w:rsid w:val="00962D83"/>
  </w:style>
  <w:style w:type="paragraph" w:customStyle="1" w:styleId="44409C092F2844EAB5B78BFB46722BCD">
    <w:name w:val="44409C092F2844EAB5B78BFB46722BCD"/>
    <w:rsid w:val="00962D83"/>
  </w:style>
  <w:style w:type="paragraph" w:customStyle="1" w:styleId="106DB420F90A490CB0397B8038475856">
    <w:name w:val="106DB420F90A490CB0397B8038475856"/>
    <w:rsid w:val="00962D83"/>
  </w:style>
  <w:style w:type="paragraph" w:customStyle="1" w:styleId="7490EAA2468D469A81188B0BF9CFCA46">
    <w:name w:val="7490EAA2468D469A81188B0BF9CFCA46"/>
    <w:rsid w:val="00962D83"/>
  </w:style>
  <w:style w:type="paragraph" w:customStyle="1" w:styleId="78B2E56F4A034EF581189C115887FE48">
    <w:name w:val="78B2E56F4A034EF581189C115887FE48"/>
    <w:rsid w:val="00962D83"/>
  </w:style>
  <w:style w:type="paragraph" w:customStyle="1" w:styleId="D2C29B40E1FB47D0BB6028342651BF47">
    <w:name w:val="D2C29B40E1FB47D0BB6028342651BF47"/>
    <w:rsid w:val="00962D83"/>
  </w:style>
  <w:style w:type="paragraph" w:customStyle="1" w:styleId="E5825E185595408CA7351DAF5D423BDD">
    <w:name w:val="E5825E185595408CA7351DAF5D423BDD"/>
    <w:rsid w:val="00962D83"/>
  </w:style>
  <w:style w:type="paragraph" w:customStyle="1" w:styleId="B99E9152D5FD416E81AED1A711CE8308">
    <w:name w:val="B99E9152D5FD416E81AED1A711CE8308"/>
    <w:rsid w:val="00962D83"/>
  </w:style>
  <w:style w:type="paragraph" w:customStyle="1" w:styleId="FC8FA02322AB4C779C2860CE34BBF433">
    <w:name w:val="FC8FA02322AB4C779C2860CE34BBF433"/>
    <w:rsid w:val="00962D83"/>
  </w:style>
  <w:style w:type="paragraph" w:customStyle="1" w:styleId="06DDC983156D492F9E803D37CD41E9E5">
    <w:name w:val="06DDC983156D492F9E803D37CD41E9E5"/>
    <w:rsid w:val="00962D83"/>
  </w:style>
  <w:style w:type="paragraph" w:customStyle="1" w:styleId="ACD9FCDC364E446184621B903492CF82">
    <w:name w:val="ACD9FCDC364E446184621B903492CF82"/>
    <w:rsid w:val="00962D83"/>
  </w:style>
  <w:style w:type="paragraph" w:customStyle="1" w:styleId="60B0B3B362BE45BE9E0789EC826DBE8C">
    <w:name w:val="60B0B3B362BE45BE9E0789EC826DBE8C"/>
    <w:rsid w:val="00962D83"/>
  </w:style>
  <w:style w:type="paragraph" w:customStyle="1" w:styleId="1F58E65BAC764819A4C05B92F27709B4">
    <w:name w:val="1F58E65BAC764819A4C05B92F27709B4"/>
    <w:rsid w:val="00962D83"/>
  </w:style>
  <w:style w:type="paragraph" w:customStyle="1" w:styleId="9B9AF8BEC3224C09A4168CA12CFEA396">
    <w:name w:val="9B9AF8BEC3224C09A4168CA12CFEA396"/>
    <w:rsid w:val="00962D83"/>
  </w:style>
  <w:style w:type="paragraph" w:customStyle="1" w:styleId="7AD8EBCA964E4B7BA249E3A95B292AFC">
    <w:name w:val="7AD8EBCA964E4B7BA249E3A95B292AFC"/>
    <w:rsid w:val="00962D83"/>
  </w:style>
  <w:style w:type="paragraph" w:customStyle="1" w:styleId="DC0B3CEEFE3042D2B0A80028FEFFAD20">
    <w:name w:val="DC0B3CEEFE3042D2B0A80028FEFFAD20"/>
    <w:rsid w:val="00962D83"/>
  </w:style>
  <w:style w:type="paragraph" w:customStyle="1" w:styleId="A01883818305435DA9614BAFF0F3F206">
    <w:name w:val="A01883818305435DA9614BAFF0F3F206"/>
    <w:rsid w:val="00962D83"/>
  </w:style>
  <w:style w:type="paragraph" w:customStyle="1" w:styleId="0F53CB135C1D4ADC8B8352EC75E7316A">
    <w:name w:val="0F53CB135C1D4ADC8B8352EC75E7316A"/>
    <w:rsid w:val="00962D83"/>
  </w:style>
  <w:style w:type="paragraph" w:customStyle="1" w:styleId="1DA9B647643842E2941BA3EFC1181F85">
    <w:name w:val="1DA9B647643842E2941BA3EFC1181F85"/>
    <w:rsid w:val="00962D83"/>
  </w:style>
  <w:style w:type="paragraph" w:customStyle="1" w:styleId="07CC3702F1854488BAC4B4771FA476D6">
    <w:name w:val="07CC3702F1854488BAC4B4771FA476D6"/>
    <w:rsid w:val="00962D83"/>
  </w:style>
  <w:style w:type="paragraph" w:customStyle="1" w:styleId="57393572E28B4481B986AE52E395875C">
    <w:name w:val="57393572E28B4481B986AE52E395875C"/>
    <w:rsid w:val="00962D83"/>
  </w:style>
  <w:style w:type="paragraph" w:customStyle="1" w:styleId="53ABF429F49C4B57A4FC2D7EC38AEBE3">
    <w:name w:val="53ABF429F49C4B57A4FC2D7EC38AEBE3"/>
    <w:rsid w:val="00962D83"/>
  </w:style>
  <w:style w:type="paragraph" w:customStyle="1" w:styleId="F84AD63743254BC3B820CE02FF94D0CD">
    <w:name w:val="F84AD63743254BC3B820CE02FF94D0CD"/>
    <w:rsid w:val="00962D83"/>
  </w:style>
  <w:style w:type="paragraph" w:customStyle="1" w:styleId="64513FAB234545298815FF3194669E5E">
    <w:name w:val="64513FAB234545298815FF3194669E5E"/>
    <w:rsid w:val="00962D83"/>
  </w:style>
  <w:style w:type="paragraph" w:customStyle="1" w:styleId="DEDC7A0D1C2B48E29DD5991E69D93EA9">
    <w:name w:val="DEDC7A0D1C2B48E29DD5991E69D93EA9"/>
    <w:rsid w:val="00962D83"/>
  </w:style>
  <w:style w:type="paragraph" w:customStyle="1" w:styleId="D62C999F3B224D4C9554A2B26D773868">
    <w:name w:val="D62C999F3B224D4C9554A2B26D773868"/>
    <w:rsid w:val="00601059"/>
  </w:style>
  <w:style w:type="paragraph" w:customStyle="1" w:styleId="7FB73CA2BAB64AA38D0D5E6AC47992A8">
    <w:name w:val="7FB73CA2BAB64AA38D0D5E6AC47992A8"/>
    <w:rsid w:val="00601059"/>
  </w:style>
  <w:style w:type="paragraph" w:customStyle="1" w:styleId="81C55D2898094D82847A5CE680750508">
    <w:name w:val="81C55D2898094D82847A5CE680750508"/>
    <w:rsid w:val="00601059"/>
  </w:style>
  <w:style w:type="paragraph" w:customStyle="1" w:styleId="F8954B4FAB4749C191A53919460A591E">
    <w:name w:val="F8954B4FAB4749C191A53919460A591E"/>
    <w:rsid w:val="00601059"/>
  </w:style>
  <w:style w:type="paragraph" w:customStyle="1" w:styleId="2061834A49AB4AF59E127CE9A3C7726B">
    <w:name w:val="2061834A49AB4AF59E127CE9A3C7726B"/>
    <w:rsid w:val="00601059"/>
  </w:style>
  <w:style w:type="paragraph" w:customStyle="1" w:styleId="1C8ECE46E79347E89F03E8B7CDA89CB2">
    <w:name w:val="1C8ECE46E79347E89F03E8B7CDA89CB2"/>
    <w:rsid w:val="00601059"/>
  </w:style>
  <w:style w:type="paragraph" w:customStyle="1" w:styleId="46DEE4A166924BC2B83F565CED1F91D3">
    <w:name w:val="46DEE4A166924BC2B83F565CED1F91D3"/>
    <w:rsid w:val="00601059"/>
  </w:style>
  <w:style w:type="paragraph" w:customStyle="1" w:styleId="21338348CA0D49A48BE7A428FAF9A5D2">
    <w:name w:val="21338348CA0D49A48BE7A428FAF9A5D2"/>
    <w:rsid w:val="00601059"/>
  </w:style>
  <w:style w:type="paragraph" w:customStyle="1" w:styleId="AB66F2B3CB1849D89BB2B0A9A3312A4B">
    <w:name w:val="AB66F2B3CB1849D89BB2B0A9A3312A4B"/>
    <w:rsid w:val="00601059"/>
  </w:style>
  <w:style w:type="paragraph" w:customStyle="1" w:styleId="315E283D7C354F59A89E3C9BBCF3FF64">
    <w:name w:val="315E283D7C354F59A89E3C9BBCF3FF64"/>
    <w:rsid w:val="00601059"/>
  </w:style>
  <w:style w:type="paragraph" w:customStyle="1" w:styleId="2AFB6D43BF184630932A3F0C6061B40E">
    <w:name w:val="2AFB6D43BF184630932A3F0C6061B40E"/>
    <w:rsid w:val="00601059"/>
  </w:style>
  <w:style w:type="paragraph" w:customStyle="1" w:styleId="87B73DCA78934335B295641BE6C37138">
    <w:name w:val="87B73DCA78934335B295641BE6C37138"/>
    <w:rsid w:val="00601059"/>
  </w:style>
  <w:style w:type="paragraph" w:customStyle="1" w:styleId="C6009B191F65484E9733F8D44CE5A82A">
    <w:name w:val="C6009B191F65484E9733F8D44CE5A82A"/>
    <w:rsid w:val="00601059"/>
  </w:style>
  <w:style w:type="paragraph" w:customStyle="1" w:styleId="5C85FE2E4DF44810B1417822B3D7BE9C">
    <w:name w:val="5C85FE2E4DF44810B1417822B3D7BE9C"/>
    <w:rsid w:val="00601059"/>
  </w:style>
  <w:style w:type="paragraph" w:customStyle="1" w:styleId="4486C0F3B87B491386BEE20021DA3172">
    <w:name w:val="4486C0F3B87B491386BEE20021DA3172"/>
    <w:rsid w:val="00601059"/>
  </w:style>
  <w:style w:type="paragraph" w:customStyle="1" w:styleId="DD3ED9B22A414A98B7B2E9134A0B4D07">
    <w:name w:val="DD3ED9B22A414A98B7B2E9134A0B4D07"/>
    <w:rsid w:val="00601059"/>
  </w:style>
  <w:style w:type="paragraph" w:customStyle="1" w:styleId="3EEE84B7134E40BEAEAC15BE20BED8E4">
    <w:name w:val="3EEE84B7134E40BEAEAC15BE20BED8E4"/>
    <w:rsid w:val="00601059"/>
  </w:style>
  <w:style w:type="paragraph" w:customStyle="1" w:styleId="BDAD7260BB824203BAB3075950458917">
    <w:name w:val="BDAD7260BB824203BAB3075950458917"/>
    <w:rsid w:val="00637A8E"/>
  </w:style>
  <w:style w:type="paragraph" w:customStyle="1" w:styleId="76A8B64DCE364C4CACE3487462A96E63">
    <w:name w:val="76A8B64DCE364C4CACE3487462A96E63"/>
    <w:rsid w:val="00637A8E"/>
  </w:style>
  <w:style w:type="paragraph" w:customStyle="1" w:styleId="A4BF9E5E29254E1791A9957DFE719C23">
    <w:name w:val="A4BF9E5E29254E1791A9957DFE719C23"/>
    <w:rsid w:val="00637A8E"/>
  </w:style>
  <w:style w:type="paragraph" w:customStyle="1" w:styleId="18393056455945F98760467D45D29C8A">
    <w:name w:val="18393056455945F98760467D45D29C8A"/>
    <w:rsid w:val="00637A8E"/>
  </w:style>
  <w:style w:type="paragraph" w:customStyle="1" w:styleId="7E5D6497062F400DA980900A2E9806E8">
    <w:name w:val="7E5D6497062F400DA980900A2E9806E8"/>
    <w:rsid w:val="00637A8E"/>
  </w:style>
  <w:style w:type="paragraph" w:customStyle="1" w:styleId="5201AE8D43B1456689CB1AB64ED52561">
    <w:name w:val="5201AE8D43B1456689CB1AB64ED52561"/>
    <w:rsid w:val="00637A8E"/>
  </w:style>
  <w:style w:type="paragraph" w:customStyle="1" w:styleId="226905E68D5E470D8A828F1D7ED1FCD4">
    <w:name w:val="226905E68D5E470D8A828F1D7ED1FCD4"/>
    <w:rsid w:val="00637A8E"/>
  </w:style>
  <w:style w:type="paragraph" w:customStyle="1" w:styleId="60AB45ED3BFF47B18659FC896A3938AA">
    <w:name w:val="60AB45ED3BFF47B18659FC896A3938AA"/>
    <w:rsid w:val="00637A8E"/>
  </w:style>
  <w:style w:type="paragraph" w:customStyle="1" w:styleId="53C471F2FECB432FADCE626BE6D989B1">
    <w:name w:val="53C471F2FECB432FADCE626BE6D989B1"/>
    <w:rsid w:val="0009612F"/>
  </w:style>
  <w:style w:type="paragraph" w:customStyle="1" w:styleId="18AAE250B5934CD89293A2A987E8B285">
    <w:name w:val="18AAE250B5934CD89293A2A987E8B285"/>
    <w:rsid w:val="0009612F"/>
  </w:style>
  <w:style w:type="paragraph" w:customStyle="1" w:styleId="8D5B66D4195A4C4C8B4439E16F38E2A6">
    <w:name w:val="8D5B66D4195A4C4C8B4439E16F38E2A6"/>
    <w:rsid w:val="00B67052"/>
  </w:style>
  <w:style w:type="paragraph" w:customStyle="1" w:styleId="4A98C8A64F3E49A3A7D869EAB21AADDC">
    <w:name w:val="4A98C8A64F3E49A3A7D869EAB21AADDC"/>
    <w:rsid w:val="00B67052"/>
  </w:style>
  <w:style w:type="paragraph" w:customStyle="1" w:styleId="528646DA048D454BA53869B9DA2A9EC1">
    <w:name w:val="528646DA048D454BA53869B9DA2A9EC1"/>
    <w:rsid w:val="00AB4533"/>
  </w:style>
  <w:style w:type="paragraph" w:customStyle="1" w:styleId="996FEBD7BCB14900A30AD20EFBE0CA7F">
    <w:name w:val="996FEBD7BCB14900A30AD20EFBE0CA7F"/>
    <w:rsid w:val="00B01CBE"/>
  </w:style>
  <w:style w:type="paragraph" w:customStyle="1" w:styleId="DDBA2A4BCE0D4E9AB98CFC7D111D3A19">
    <w:name w:val="DDBA2A4BCE0D4E9AB98CFC7D111D3A19"/>
    <w:rsid w:val="00FB2DF5"/>
  </w:style>
  <w:style w:type="paragraph" w:customStyle="1" w:styleId="B5D52BFF71E6451F9500973470F0B4C7">
    <w:name w:val="B5D52BFF71E6451F9500973470F0B4C7"/>
    <w:rsid w:val="00BD70CC"/>
  </w:style>
  <w:style w:type="paragraph" w:customStyle="1" w:styleId="5A7C6D8CD76145F5A8C1E3C49015B75F">
    <w:name w:val="5A7C6D8CD76145F5A8C1E3C49015B75F"/>
    <w:rsid w:val="00BD70CC"/>
  </w:style>
  <w:style w:type="paragraph" w:customStyle="1" w:styleId="35251E2FE83244BCB34E20AE559C6608">
    <w:name w:val="35251E2FE83244BCB34E20AE559C6608"/>
    <w:rsid w:val="00BD70C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D70C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D0BDF93A05EE436E851839D49FAFFEC8">
    <w:name w:val="D0BDF93A05EE436E851839D49FAFFEC8"/>
    <w:rsid w:val="00155D8B"/>
  </w:style>
  <w:style w:type="paragraph" w:customStyle="1" w:styleId="E582543774644A4DA3D24690AB2967F6">
    <w:name w:val="E582543774644A4DA3D24690AB2967F6"/>
    <w:rsid w:val="00F051CC"/>
  </w:style>
  <w:style w:type="paragraph" w:customStyle="1" w:styleId="CE3D9AAB6B5C4050B30C1231D28A32C7">
    <w:name w:val="CE3D9AAB6B5C4050B30C1231D28A32C7"/>
    <w:rsid w:val="00F051CC"/>
  </w:style>
  <w:style w:type="paragraph" w:customStyle="1" w:styleId="F8DCD314BB794CC897EFCB8D6206EE40">
    <w:name w:val="F8DCD314BB794CC897EFCB8D6206EE40"/>
    <w:rsid w:val="00147A1A"/>
  </w:style>
  <w:style w:type="paragraph" w:customStyle="1" w:styleId="8698342B5EE84A79B2ABE5BC4B47C2D3">
    <w:name w:val="8698342B5EE84A79B2ABE5BC4B47C2D3"/>
    <w:rsid w:val="00962D83"/>
  </w:style>
  <w:style w:type="paragraph" w:customStyle="1" w:styleId="F6AF49330E70478D98870B7DD116BDE4">
    <w:name w:val="F6AF49330E70478D98870B7DD116BDE4"/>
    <w:rsid w:val="00962D83"/>
  </w:style>
  <w:style w:type="paragraph" w:customStyle="1" w:styleId="1DCBB6D2C5D04A498396C93C43436CDE">
    <w:name w:val="1DCBB6D2C5D04A498396C93C43436CDE"/>
    <w:rsid w:val="00962D83"/>
  </w:style>
  <w:style w:type="paragraph" w:customStyle="1" w:styleId="E9920168DB914F5C8EF5C6696E04E581">
    <w:name w:val="E9920168DB914F5C8EF5C6696E04E581"/>
    <w:rsid w:val="00962D83"/>
  </w:style>
  <w:style w:type="paragraph" w:customStyle="1" w:styleId="3A6A8A42AB2245458B86F0947ED26444">
    <w:name w:val="3A6A8A42AB2245458B86F0947ED26444"/>
    <w:rsid w:val="00962D83"/>
  </w:style>
  <w:style w:type="paragraph" w:customStyle="1" w:styleId="9B4179A36A114F2DBE35F76C4E8B427F">
    <w:name w:val="9B4179A36A114F2DBE35F76C4E8B427F"/>
    <w:rsid w:val="00962D83"/>
  </w:style>
  <w:style w:type="paragraph" w:customStyle="1" w:styleId="880FEED7C0AF4E6A9A53D4ED59B34BE1">
    <w:name w:val="880FEED7C0AF4E6A9A53D4ED59B34BE1"/>
    <w:rsid w:val="00962D83"/>
  </w:style>
  <w:style w:type="paragraph" w:customStyle="1" w:styleId="AB7114F0D2A2476CAE9E1920E100F1A8">
    <w:name w:val="AB7114F0D2A2476CAE9E1920E100F1A8"/>
    <w:rsid w:val="00962D83"/>
  </w:style>
  <w:style w:type="paragraph" w:customStyle="1" w:styleId="ED57C8EABE5C44799ECA6C266DC7CEB0">
    <w:name w:val="ED57C8EABE5C44799ECA6C266DC7CEB0"/>
    <w:rsid w:val="00962D83"/>
  </w:style>
  <w:style w:type="paragraph" w:customStyle="1" w:styleId="DDC6B055C5884E4A90B8F521E3869AA3">
    <w:name w:val="DDC6B055C5884E4A90B8F521E3869AA3"/>
    <w:rsid w:val="00962D83"/>
  </w:style>
  <w:style w:type="paragraph" w:customStyle="1" w:styleId="1F7B03DFEF494723936DE3B4EDAF97D1">
    <w:name w:val="1F7B03DFEF494723936DE3B4EDAF97D1"/>
    <w:rsid w:val="00962D83"/>
  </w:style>
  <w:style w:type="paragraph" w:customStyle="1" w:styleId="72DFCEE647CF4903850DDFB30FEA19F5">
    <w:name w:val="72DFCEE647CF4903850DDFB30FEA19F5"/>
    <w:rsid w:val="00962D83"/>
  </w:style>
  <w:style w:type="paragraph" w:customStyle="1" w:styleId="44409C092F2844EAB5B78BFB46722BCD">
    <w:name w:val="44409C092F2844EAB5B78BFB46722BCD"/>
    <w:rsid w:val="00962D83"/>
  </w:style>
  <w:style w:type="paragraph" w:customStyle="1" w:styleId="106DB420F90A490CB0397B8038475856">
    <w:name w:val="106DB420F90A490CB0397B8038475856"/>
    <w:rsid w:val="00962D83"/>
  </w:style>
  <w:style w:type="paragraph" w:customStyle="1" w:styleId="7490EAA2468D469A81188B0BF9CFCA46">
    <w:name w:val="7490EAA2468D469A81188B0BF9CFCA46"/>
    <w:rsid w:val="00962D83"/>
  </w:style>
  <w:style w:type="paragraph" w:customStyle="1" w:styleId="78B2E56F4A034EF581189C115887FE48">
    <w:name w:val="78B2E56F4A034EF581189C115887FE48"/>
    <w:rsid w:val="00962D83"/>
  </w:style>
  <w:style w:type="paragraph" w:customStyle="1" w:styleId="D2C29B40E1FB47D0BB6028342651BF47">
    <w:name w:val="D2C29B40E1FB47D0BB6028342651BF47"/>
    <w:rsid w:val="00962D83"/>
  </w:style>
  <w:style w:type="paragraph" w:customStyle="1" w:styleId="E5825E185595408CA7351DAF5D423BDD">
    <w:name w:val="E5825E185595408CA7351DAF5D423BDD"/>
    <w:rsid w:val="00962D83"/>
  </w:style>
  <w:style w:type="paragraph" w:customStyle="1" w:styleId="B99E9152D5FD416E81AED1A711CE8308">
    <w:name w:val="B99E9152D5FD416E81AED1A711CE8308"/>
    <w:rsid w:val="00962D83"/>
  </w:style>
  <w:style w:type="paragraph" w:customStyle="1" w:styleId="FC8FA02322AB4C779C2860CE34BBF433">
    <w:name w:val="FC8FA02322AB4C779C2860CE34BBF433"/>
    <w:rsid w:val="00962D83"/>
  </w:style>
  <w:style w:type="paragraph" w:customStyle="1" w:styleId="06DDC983156D492F9E803D37CD41E9E5">
    <w:name w:val="06DDC983156D492F9E803D37CD41E9E5"/>
    <w:rsid w:val="00962D83"/>
  </w:style>
  <w:style w:type="paragraph" w:customStyle="1" w:styleId="ACD9FCDC364E446184621B903492CF82">
    <w:name w:val="ACD9FCDC364E446184621B903492CF82"/>
    <w:rsid w:val="00962D83"/>
  </w:style>
  <w:style w:type="paragraph" w:customStyle="1" w:styleId="60B0B3B362BE45BE9E0789EC826DBE8C">
    <w:name w:val="60B0B3B362BE45BE9E0789EC826DBE8C"/>
    <w:rsid w:val="00962D83"/>
  </w:style>
  <w:style w:type="paragraph" w:customStyle="1" w:styleId="1F58E65BAC764819A4C05B92F27709B4">
    <w:name w:val="1F58E65BAC764819A4C05B92F27709B4"/>
    <w:rsid w:val="00962D83"/>
  </w:style>
  <w:style w:type="paragraph" w:customStyle="1" w:styleId="9B9AF8BEC3224C09A4168CA12CFEA396">
    <w:name w:val="9B9AF8BEC3224C09A4168CA12CFEA396"/>
    <w:rsid w:val="00962D83"/>
  </w:style>
  <w:style w:type="paragraph" w:customStyle="1" w:styleId="7AD8EBCA964E4B7BA249E3A95B292AFC">
    <w:name w:val="7AD8EBCA964E4B7BA249E3A95B292AFC"/>
    <w:rsid w:val="00962D83"/>
  </w:style>
  <w:style w:type="paragraph" w:customStyle="1" w:styleId="DC0B3CEEFE3042D2B0A80028FEFFAD20">
    <w:name w:val="DC0B3CEEFE3042D2B0A80028FEFFAD20"/>
    <w:rsid w:val="00962D83"/>
  </w:style>
  <w:style w:type="paragraph" w:customStyle="1" w:styleId="A01883818305435DA9614BAFF0F3F206">
    <w:name w:val="A01883818305435DA9614BAFF0F3F206"/>
    <w:rsid w:val="00962D83"/>
  </w:style>
  <w:style w:type="paragraph" w:customStyle="1" w:styleId="0F53CB135C1D4ADC8B8352EC75E7316A">
    <w:name w:val="0F53CB135C1D4ADC8B8352EC75E7316A"/>
    <w:rsid w:val="00962D83"/>
  </w:style>
  <w:style w:type="paragraph" w:customStyle="1" w:styleId="1DA9B647643842E2941BA3EFC1181F85">
    <w:name w:val="1DA9B647643842E2941BA3EFC1181F85"/>
    <w:rsid w:val="00962D83"/>
  </w:style>
  <w:style w:type="paragraph" w:customStyle="1" w:styleId="07CC3702F1854488BAC4B4771FA476D6">
    <w:name w:val="07CC3702F1854488BAC4B4771FA476D6"/>
    <w:rsid w:val="00962D83"/>
  </w:style>
  <w:style w:type="paragraph" w:customStyle="1" w:styleId="57393572E28B4481B986AE52E395875C">
    <w:name w:val="57393572E28B4481B986AE52E395875C"/>
    <w:rsid w:val="00962D83"/>
  </w:style>
  <w:style w:type="paragraph" w:customStyle="1" w:styleId="53ABF429F49C4B57A4FC2D7EC38AEBE3">
    <w:name w:val="53ABF429F49C4B57A4FC2D7EC38AEBE3"/>
    <w:rsid w:val="00962D83"/>
  </w:style>
  <w:style w:type="paragraph" w:customStyle="1" w:styleId="F84AD63743254BC3B820CE02FF94D0CD">
    <w:name w:val="F84AD63743254BC3B820CE02FF94D0CD"/>
    <w:rsid w:val="00962D83"/>
  </w:style>
  <w:style w:type="paragraph" w:customStyle="1" w:styleId="64513FAB234545298815FF3194669E5E">
    <w:name w:val="64513FAB234545298815FF3194669E5E"/>
    <w:rsid w:val="00962D83"/>
  </w:style>
  <w:style w:type="paragraph" w:customStyle="1" w:styleId="DEDC7A0D1C2B48E29DD5991E69D93EA9">
    <w:name w:val="DEDC7A0D1C2B48E29DD5991E69D93EA9"/>
    <w:rsid w:val="00962D83"/>
  </w:style>
  <w:style w:type="paragraph" w:customStyle="1" w:styleId="D62C999F3B224D4C9554A2B26D773868">
    <w:name w:val="D62C999F3B224D4C9554A2B26D773868"/>
    <w:rsid w:val="00601059"/>
  </w:style>
  <w:style w:type="paragraph" w:customStyle="1" w:styleId="7FB73CA2BAB64AA38D0D5E6AC47992A8">
    <w:name w:val="7FB73CA2BAB64AA38D0D5E6AC47992A8"/>
    <w:rsid w:val="00601059"/>
  </w:style>
  <w:style w:type="paragraph" w:customStyle="1" w:styleId="81C55D2898094D82847A5CE680750508">
    <w:name w:val="81C55D2898094D82847A5CE680750508"/>
    <w:rsid w:val="00601059"/>
  </w:style>
  <w:style w:type="paragraph" w:customStyle="1" w:styleId="F8954B4FAB4749C191A53919460A591E">
    <w:name w:val="F8954B4FAB4749C191A53919460A591E"/>
    <w:rsid w:val="00601059"/>
  </w:style>
  <w:style w:type="paragraph" w:customStyle="1" w:styleId="2061834A49AB4AF59E127CE9A3C7726B">
    <w:name w:val="2061834A49AB4AF59E127CE9A3C7726B"/>
    <w:rsid w:val="00601059"/>
  </w:style>
  <w:style w:type="paragraph" w:customStyle="1" w:styleId="1C8ECE46E79347E89F03E8B7CDA89CB2">
    <w:name w:val="1C8ECE46E79347E89F03E8B7CDA89CB2"/>
    <w:rsid w:val="00601059"/>
  </w:style>
  <w:style w:type="paragraph" w:customStyle="1" w:styleId="46DEE4A166924BC2B83F565CED1F91D3">
    <w:name w:val="46DEE4A166924BC2B83F565CED1F91D3"/>
    <w:rsid w:val="00601059"/>
  </w:style>
  <w:style w:type="paragraph" w:customStyle="1" w:styleId="21338348CA0D49A48BE7A428FAF9A5D2">
    <w:name w:val="21338348CA0D49A48BE7A428FAF9A5D2"/>
    <w:rsid w:val="00601059"/>
  </w:style>
  <w:style w:type="paragraph" w:customStyle="1" w:styleId="AB66F2B3CB1849D89BB2B0A9A3312A4B">
    <w:name w:val="AB66F2B3CB1849D89BB2B0A9A3312A4B"/>
    <w:rsid w:val="00601059"/>
  </w:style>
  <w:style w:type="paragraph" w:customStyle="1" w:styleId="315E283D7C354F59A89E3C9BBCF3FF64">
    <w:name w:val="315E283D7C354F59A89E3C9BBCF3FF64"/>
    <w:rsid w:val="00601059"/>
  </w:style>
  <w:style w:type="paragraph" w:customStyle="1" w:styleId="2AFB6D43BF184630932A3F0C6061B40E">
    <w:name w:val="2AFB6D43BF184630932A3F0C6061B40E"/>
    <w:rsid w:val="00601059"/>
  </w:style>
  <w:style w:type="paragraph" w:customStyle="1" w:styleId="87B73DCA78934335B295641BE6C37138">
    <w:name w:val="87B73DCA78934335B295641BE6C37138"/>
    <w:rsid w:val="00601059"/>
  </w:style>
  <w:style w:type="paragraph" w:customStyle="1" w:styleId="C6009B191F65484E9733F8D44CE5A82A">
    <w:name w:val="C6009B191F65484E9733F8D44CE5A82A"/>
    <w:rsid w:val="00601059"/>
  </w:style>
  <w:style w:type="paragraph" w:customStyle="1" w:styleId="5C85FE2E4DF44810B1417822B3D7BE9C">
    <w:name w:val="5C85FE2E4DF44810B1417822B3D7BE9C"/>
    <w:rsid w:val="00601059"/>
  </w:style>
  <w:style w:type="paragraph" w:customStyle="1" w:styleId="4486C0F3B87B491386BEE20021DA3172">
    <w:name w:val="4486C0F3B87B491386BEE20021DA3172"/>
    <w:rsid w:val="00601059"/>
  </w:style>
  <w:style w:type="paragraph" w:customStyle="1" w:styleId="DD3ED9B22A414A98B7B2E9134A0B4D07">
    <w:name w:val="DD3ED9B22A414A98B7B2E9134A0B4D07"/>
    <w:rsid w:val="00601059"/>
  </w:style>
  <w:style w:type="paragraph" w:customStyle="1" w:styleId="3EEE84B7134E40BEAEAC15BE20BED8E4">
    <w:name w:val="3EEE84B7134E40BEAEAC15BE20BED8E4"/>
    <w:rsid w:val="00601059"/>
  </w:style>
  <w:style w:type="paragraph" w:customStyle="1" w:styleId="BDAD7260BB824203BAB3075950458917">
    <w:name w:val="BDAD7260BB824203BAB3075950458917"/>
    <w:rsid w:val="00637A8E"/>
  </w:style>
  <w:style w:type="paragraph" w:customStyle="1" w:styleId="76A8B64DCE364C4CACE3487462A96E63">
    <w:name w:val="76A8B64DCE364C4CACE3487462A96E63"/>
    <w:rsid w:val="00637A8E"/>
  </w:style>
  <w:style w:type="paragraph" w:customStyle="1" w:styleId="A4BF9E5E29254E1791A9957DFE719C23">
    <w:name w:val="A4BF9E5E29254E1791A9957DFE719C23"/>
    <w:rsid w:val="00637A8E"/>
  </w:style>
  <w:style w:type="paragraph" w:customStyle="1" w:styleId="18393056455945F98760467D45D29C8A">
    <w:name w:val="18393056455945F98760467D45D29C8A"/>
    <w:rsid w:val="00637A8E"/>
  </w:style>
  <w:style w:type="paragraph" w:customStyle="1" w:styleId="7E5D6497062F400DA980900A2E9806E8">
    <w:name w:val="7E5D6497062F400DA980900A2E9806E8"/>
    <w:rsid w:val="00637A8E"/>
  </w:style>
  <w:style w:type="paragraph" w:customStyle="1" w:styleId="5201AE8D43B1456689CB1AB64ED52561">
    <w:name w:val="5201AE8D43B1456689CB1AB64ED52561"/>
    <w:rsid w:val="00637A8E"/>
  </w:style>
  <w:style w:type="paragraph" w:customStyle="1" w:styleId="226905E68D5E470D8A828F1D7ED1FCD4">
    <w:name w:val="226905E68D5E470D8A828F1D7ED1FCD4"/>
    <w:rsid w:val="00637A8E"/>
  </w:style>
  <w:style w:type="paragraph" w:customStyle="1" w:styleId="60AB45ED3BFF47B18659FC896A3938AA">
    <w:name w:val="60AB45ED3BFF47B18659FC896A3938AA"/>
    <w:rsid w:val="00637A8E"/>
  </w:style>
  <w:style w:type="paragraph" w:customStyle="1" w:styleId="53C471F2FECB432FADCE626BE6D989B1">
    <w:name w:val="53C471F2FECB432FADCE626BE6D989B1"/>
    <w:rsid w:val="0009612F"/>
  </w:style>
  <w:style w:type="paragraph" w:customStyle="1" w:styleId="18AAE250B5934CD89293A2A987E8B285">
    <w:name w:val="18AAE250B5934CD89293A2A987E8B285"/>
    <w:rsid w:val="0009612F"/>
  </w:style>
  <w:style w:type="paragraph" w:customStyle="1" w:styleId="8D5B66D4195A4C4C8B4439E16F38E2A6">
    <w:name w:val="8D5B66D4195A4C4C8B4439E16F38E2A6"/>
    <w:rsid w:val="00B67052"/>
  </w:style>
  <w:style w:type="paragraph" w:customStyle="1" w:styleId="4A98C8A64F3E49A3A7D869EAB21AADDC">
    <w:name w:val="4A98C8A64F3E49A3A7D869EAB21AADDC"/>
    <w:rsid w:val="00B67052"/>
  </w:style>
  <w:style w:type="paragraph" w:customStyle="1" w:styleId="528646DA048D454BA53869B9DA2A9EC1">
    <w:name w:val="528646DA048D454BA53869B9DA2A9EC1"/>
    <w:rsid w:val="00AB4533"/>
  </w:style>
  <w:style w:type="paragraph" w:customStyle="1" w:styleId="996FEBD7BCB14900A30AD20EFBE0CA7F">
    <w:name w:val="996FEBD7BCB14900A30AD20EFBE0CA7F"/>
    <w:rsid w:val="00B01CBE"/>
  </w:style>
  <w:style w:type="paragraph" w:customStyle="1" w:styleId="DDBA2A4BCE0D4E9AB98CFC7D111D3A19">
    <w:name w:val="DDBA2A4BCE0D4E9AB98CFC7D111D3A19"/>
    <w:rsid w:val="00FB2DF5"/>
  </w:style>
  <w:style w:type="paragraph" w:customStyle="1" w:styleId="B5D52BFF71E6451F9500973470F0B4C7">
    <w:name w:val="B5D52BFF71E6451F9500973470F0B4C7"/>
    <w:rsid w:val="00BD70CC"/>
  </w:style>
  <w:style w:type="paragraph" w:customStyle="1" w:styleId="5A7C6D8CD76145F5A8C1E3C49015B75F">
    <w:name w:val="5A7C6D8CD76145F5A8C1E3C49015B75F"/>
    <w:rsid w:val="00BD70CC"/>
  </w:style>
  <w:style w:type="paragraph" w:customStyle="1" w:styleId="35251E2FE83244BCB34E20AE559C6608">
    <w:name w:val="35251E2FE83244BCB34E20AE559C6608"/>
    <w:rsid w:val="00BD70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4CF9F-6895-459D-A42B-917B7839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14</cp:revision>
  <dcterms:created xsi:type="dcterms:W3CDTF">2015-12-09T09:15:00Z</dcterms:created>
  <dcterms:modified xsi:type="dcterms:W3CDTF">2016-02-11T09:55:00Z</dcterms:modified>
</cp:coreProperties>
</file>